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68694" w14:textId="1B8CEF3B" w:rsidR="00E7553E" w:rsidRPr="00557E34" w:rsidRDefault="00CC5906" w:rsidP="00503375">
      <w:pPr>
        <w:spacing w:before="960" w:after="720"/>
        <w:jc w:val="center"/>
        <w:rPr>
          <w:rFonts w:ascii="Arial" w:hAnsi="Arial" w:cs="Arial"/>
          <w:b/>
          <w:sz w:val="36"/>
          <w:szCs w:val="36"/>
        </w:rPr>
      </w:pPr>
      <w:r>
        <w:rPr>
          <w:rFonts w:ascii="Arial" w:hAnsi="Arial" w:cs="Arial"/>
          <w:b/>
          <w:sz w:val="36"/>
          <w:szCs w:val="36"/>
        </w:rPr>
        <w:t xml:space="preserve">Appendix </w:t>
      </w:r>
      <w:r w:rsidR="00095F51">
        <w:rPr>
          <w:rFonts w:ascii="Arial" w:hAnsi="Arial" w:cs="Arial"/>
          <w:b/>
          <w:sz w:val="36"/>
          <w:szCs w:val="36"/>
        </w:rPr>
        <w:t>E</w:t>
      </w:r>
      <w:r>
        <w:rPr>
          <w:rFonts w:ascii="Arial" w:hAnsi="Arial" w:cs="Arial"/>
          <w:b/>
          <w:sz w:val="36"/>
          <w:szCs w:val="36"/>
        </w:rPr>
        <w:t xml:space="preserve"> - </w:t>
      </w:r>
      <w:r w:rsidR="00DD5E4D">
        <w:rPr>
          <w:rFonts w:ascii="Arial" w:hAnsi="Arial" w:cs="Arial"/>
          <w:b/>
          <w:sz w:val="36"/>
          <w:szCs w:val="36"/>
        </w:rPr>
        <w:br/>
      </w:r>
      <w:r w:rsidR="00095F51">
        <w:rPr>
          <w:rFonts w:ascii="Arial" w:hAnsi="Arial" w:cs="Arial"/>
          <w:b/>
          <w:sz w:val="36"/>
          <w:szCs w:val="36"/>
        </w:rPr>
        <w:t>Multi-Generator Station Certification Form</w:t>
      </w:r>
    </w:p>
    <w:p w14:paraId="3275A0ED" w14:textId="2DF53593" w:rsidR="00202A83" w:rsidRPr="00C6035A" w:rsidRDefault="00224DAC" w:rsidP="00202A83">
      <w:pPr>
        <w:rPr>
          <w:rFonts w:ascii="Arial" w:hAnsi="Arial" w:cs="Arial"/>
          <w:sz w:val="28"/>
          <w:szCs w:val="28"/>
        </w:rPr>
      </w:pPr>
      <w:r>
        <w:rPr>
          <w:rFonts w:ascii="Arial" w:hAnsi="Arial" w:cs="Arial"/>
          <w:sz w:val="28"/>
          <w:szCs w:val="28"/>
        </w:rPr>
        <w:t>Effective D</w:t>
      </w:r>
      <w:r w:rsidRPr="00224DAC">
        <w:rPr>
          <w:rFonts w:ascii="Arial" w:hAnsi="Arial" w:cs="Arial"/>
          <w:sz w:val="28"/>
          <w:szCs w:val="28"/>
        </w:rPr>
        <w:t xml:space="preserve">ate: </w:t>
      </w:r>
      <w:del w:id="0" w:author="Author">
        <w:r w:rsidR="00CA1C67" w:rsidDel="00705A99">
          <w:rPr>
            <w:rFonts w:ascii="Arial" w:hAnsi="Arial" w:cs="Arial"/>
            <w:sz w:val="28"/>
            <w:szCs w:val="28"/>
          </w:rPr>
          <w:delText>October 12, 2022</w:delText>
        </w:r>
      </w:del>
      <w:ins w:id="1" w:author="Author">
        <w:r w:rsidR="00705A99">
          <w:rPr>
            <w:rFonts w:ascii="Arial" w:hAnsi="Arial" w:cs="Arial"/>
            <w:sz w:val="28"/>
            <w:szCs w:val="28"/>
          </w:rPr>
          <w:t>DRAFT</w:t>
        </w:r>
      </w:ins>
    </w:p>
    <w:p w14:paraId="2542F5C1" w14:textId="5E90AD38" w:rsidR="009F472A" w:rsidRPr="00C6035A" w:rsidRDefault="009F472A" w:rsidP="00202A83">
      <w:pPr>
        <w:rPr>
          <w:rFonts w:ascii="Arial" w:hAnsi="Arial" w:cs="Arial"/>
          <w:sz w:val="28"/>
          <w:szCs w:val="28"/>
        </w:rPr>
      </w:pPr>
      <w:r w:rsidRPr="00C6035A">
        <w:rPr>
          <w:rFonts w:ascii="Arial" w:hAnsi="Arial" w:cs="Arial"/>
          <w:sz w:val="28"/>
          <w:szCs w:val="28"/>
        </w:rPr>
        <w:t>Review By Date</w:t>
      </w:r>
      <w:r w:rsidR="00224DAC">
        <w:rPr>
          <w:rFonts w:ascii="Arial" w:hAnsi="Arial" w:cs="Arial"/>
          <w:sz w:val="28"/>
          <w:szCs w:val="28"/>
        </w:rPr>
        <w:t xml:space="preserve">: </w:t>
      </w:r>
      <w:del w:id="2" w:author="Author">
        <w:r w:rsidR="00CA1C67" w:rsidDel="00705A99">
          <w:rPr>
            <w:rFonts w:ascii="Arial" w:hAnsi="Arial" w:cs="Arial"/>
            <w:sz w:val="28"/>
            <w:szCs w:val="28"/>
          </w:rPr>
          <w:delText>October 12, 2024</w:delText>
        </w:r>
      </w:del>
      <w:ins w:id="3" w:author="Author">
        <w:r w:rsidR="00705A99">
          <w:rPr>
            <w:rFonts w:ascii="Arial" w:hAnsi="Arial" w:cs="Arial"/>
            <w:sz w:val="28"/>
            <w:szCs w:val="28"/>
          </w:rPr>
          <w:t>DRAFT</w:t>
        </w:r>
      </w:ins>
    </w:p>
    <w:p w14:paraId="65AB70AC" w14:textId="77777777" w:rsidR="00202A83" w:rsidRPr="00A50FEB" w:rsidRDefault="00202A83" w:rsidP="00A26B90">
      <w:pPr>
        <w:pStyle w:val="TOCHeading"/>
        <w:spacing w:after="240"/>
        <w:rPr>
          <w:rFonts w:ascii="Arial" w:hAnsi="Arial" w:cs="Arial"/>
          <w:color w:val="auto"/>
        </w:rPr>
      </w:pPr>
      <w:r w:rsidRPr="00A50FEB">
        <w:rPr>
          <w:rFonts w:ascii="Arial" w:hAnsi="Arial" w:cs="Arial"/>
          <w:color w:val="auto"/>
        </w:rPr>
        <w:t>Table of Contents</w:t>
      </w:r>
    </w:p>
    <w:p w14:paraId="7D0E68BF" w14:textId="66747985" w:rsidR="00503375" w:rsidRPr="00503375" w:rsidRDefault="006F6CA3" w:rsidP="00503375">
      <w:pPr>
        <w:pStyle w:val="TOC1"/>
        <w:ind w:left="806" w:hanging="446"/>
        <w:rPr>
          <w:rFonts w:ascii="Arial" w:hAnsi="Arial" w:cs="Arial"/>
          <w:noProof/>
          <w:sz w:val="24"/>
          <w:szCs w:val="24"/>
        </w:rPr>
      </w:pPr>
      <w:r w:rsidRPr="00503375">
        <w:rPr>
          <w:rFonts w:ascii="Arial" w:hAnsi="Arial" w:cs="Arial"/>
          <w:sz w:val="24"/>
          <w:szCs w:val="24"/>
        </w:rPr>
        <w:fldChar w:fldCharType="begin"/>
      </w:r>
      <w:r w:rsidR="00202A83" w:rsidRPr="00503375">
        <w:rPr>
          <w:rFonts w:ascii="Arial" w:hAnsi="Arial" w:cs="Arial"/>
          <w:sz w:val="24"/>
          <w:szCs w:val="24"/>
        </w:rPr>
        <w:instrText xml:space="preserve"> TOC \o "1-3" \h \z \u </w:instrText>
      </w:r>
      <w:r w:rsidRPr="00503375">
        <w:rPr>
          <w:rFonts w:ascii="Arial" w:hAnsi="Arial" w:cs="Arial"/>
          <w:sz w:val="24"/>
          <w:szCs w:val="24"/>
        </w:rPr>
        <w:fldChar w:fldCharType="separate"/>
      </w:r>
      <w:hyperlink w:anchor="_Toc361658265" w:history="1">
        <w:r w:rsidR="00503375" w:rsidRPr="00503375">
          <w:rPr>
            <w:rStyle w:val="Hyperlink"/>
            <w:rFonts w:ascii="Arial" w:hAnsi="Arial" w:cs="Arial"/>
            <w:noProof/>
            <w:sz w:val="24"/>
            <w:szCs w:val="24"/>
          </w:rPr>
          <w:t>I.</w:t>
        </w:r>
        <w:r w:rsidR="00503375" w:rsidRPr="00503375">
          <w:rPr>
            <w:rFonts w:ascii="Arial" w:hAnsi="Arial" w:cs="Arial"/>
            <w:noProof/>
            <w:sz w:val="24"/>
            <w:szCs w:val="24"/>
          </w:rPr>
          <w:tab/>
        </w:r>
        <w:r w:rsidR="00503375" w:rsidRPr="00503375">
          <w:rPr>
            <w:rStyle w:val="Hyperlink"/>
            <w:rFonts w:ascii="Arial" w:hAnsi="Arial" w:cs="Arial"/>
            <w:noProof/>
            <w:sz w:val="24"/>
            <w:szCs w:val="24"/>
          </w:rPr>
          <w:t>GENERAL INSTRUCTIONS</w:t>
        </w:r>
        <w:r w:rsidR="00503375" w:rsidRPr="00503375">
          <w:rPr>
            <w:rFonts w:ascii="Arial" w:hAnsi="Arial" w:cs="Arial"/>
            <w:noProof/>
            <w:webHidden/>
            <w:sz w:val="24"/>
            <w:szCs w:val="24"/>
          </w:rPr>
          <w:tab/>
        </w:r>
        <w:r w:rsidR="00503375" w:rsidRPr="00503375">
          <w:rPr>
            <w:rFonts w:ascii="Arial" w:hAnsi="Arial" w:cs="Arial"/>
            <w:noProof/>
            <w:webHidden/>
            <w:sz w:val="24"/>
            <w:szCs w:val="24"/>
          </w:rPr>
          <w:fldChar w:fldCharType="begin"/>
        </w:r>
        <w:r w:rsidR="00503375" w:rsidRPr="00503375">
          <w:rPr>
            <w:rFonts w:ascii="Arial" w:hAnsi="Arial" w:cs="Arial"/>
            <w:noProof/>
            <w:webHidden/>
            <w:sz w:val="24"/>
            <w:szCs w:val="24"/>
          </w:rPr>
          <w:instrText xml:space="preserve"> PAGEREF _Toc361658265 \h </w:instrText>
        </w:r>
        <w:r w:rsidR="00503375" w:rsidRPr="00503375">
          <w:rPr>
            <w:rFonts w:ascii="Arial" w:hAnsi="Arial" w:cs="Arial"/>
            <w:noProof/>
            <w:webHidden/>
            <w:sz w:val="24"/>
            <w:szCs w:val="24"/>
          </w:rPr>
        </w:r>
        <w:r w:rsidR="00503375" w:rsidRPr="00503375">
          <w:rPr>
            <w:rFonts w:ascii="Arial" w:hAnsi="Arial" w:cs="Arial"/>
            <w:noProof/>
            <w:webHidden/>
            <w:sz w:val="24"/>
            <w:szCs w:val="24"/>
          </w:rPr>
          <w:fldChar w:fldCharType="separate"/>
        </w:r>
        <w:r w:rsidR="007248CE">
          <w:rPr>
            <w:rFonts w:ascii="Arial" w:hAnsi="Arial" w:cs="Arial"/>
            <w:noProof/>
            <w:webHidden/>
            <w:sz w:val="24"/>
            <w:szCs w:val="24"/>
          </w:rPr>
          <w:t>2</w:t>
        </w:r>
        <w:r w:rsidR="00503375" w:rsidRPr="00503375">
          <w:rPr>
            <w:rFonts w:ascii="Arial" w:hAnsi="Arial" w:cs="Arial"/>
            <w:noProof/>
            <w:webHidden/>
            <w:sz w:val="24"/>
            <w:szCs w:val="24"/>
          </w:rPr>
          <w:fldChar w:fldCharType="end"/>
        </w:r>
      </w:hyperlink>
    </w:p>
    <w:p w14:paraId="2CD567AA" w14:textId="60E6DD59" w:rsidR="00503375" w:rsidRPr="00503375" w:rsidRDefault="00420715" w:rsidP="00503375">
      <w:pPr>
        <w:pStyle w:val="TOC1"/>
        <w:ind w:left="806" w:hanging="446"/>
        <w:rPr>
          <w:rFonts w:ascii="Arial" w:hAnsi="Arial" w:cs="Arial"/>
          <w:noProof/>
          <w:sz w:val="24"/>
          <w:szCs w:val="24"/>
        </w:rPr>
      </w:pPr>
      <w:hyperlink w:anchor="_Toc361658266" w:history="1">
        <w:r w:rsidR="00503375" w:rsidRPr="00503375">
          <w:rPr>
            <w:rStyle w:val="Hyperlink"/>
            <w:rFonts w:ascii="Arial" w:hAnsi="Arial" w:cs="Arial"/>
            <w:noProof/>
            <w:sz w:val="24"/>
            <w:szCs w:val="24"/>
          </w:rPr>
          <w:t>II.</w:t>
        </w:r>
        <w:r w:rsidR="00503375" w:rsidRPr="00503375">
          <w:rPr>
            <w:rFonts w:ascii="Arial" w:hAnsi="Arial" w:cs="Arial"/>
            <w:noProof/>
            <w:sz w:val="24"/>
            <w:szCs w:val="24"/>
          </w:rPr>
          <w:tab/>
        </w:r>
        <w:r w:rsidR="00503375" w:rsidRPr="00503375">
          <w:rPr>
            <w:rStyle w:val="Hyperlink"/>
            <w:rFonts w:ascii="Arial" w:hAnsi="Arial" w:cs="Arial"/>
            <w:noProof/>
            <w:sz w:val="24"/>
            <w:szCs w:val="24"/>
          </w:rPr>
          <w:t>MULTI-GENERATOR STATION CERTIFICATION</w:t>
        </w:r>
        <w:r w:rsidR="00503375" w:rsidRPr="00503375">
          <w:rPr>
            <w:rFonts w:ascii="Arial" w:hAnsi="Arial" w:cs="Arial"/>
            <w:noProof/>
            <w:webHidden/>
            <w:sz w:val="24"/>
            <w:szCs w:val="24"/>
          </w:rPr>
          <w:tab/>
        </w:r>
        <w:r w:rsidR="00503375" w:rsidRPr="00503375">
          <w:rPr>
            <w:rFonts w:ascii="Arial" w:hAnsi="Arial" w:cs="Arial"/>
            <w:noProof/>
            <w:webHidden/>
            <w:sz w:val="24"/>
            <w:szCs w:val="24"/>
          </w:rPr>
          <w:fldChar w:fldCharType="begin"/>
        </w:r>
        <w:r w:rsidR="00503375" w:rsidRPr="00503375">
          <w:rPr>
            <w:rFonts w:ascii="Arial" w:hAnsi="Arial" w:cs="Arial"/>
            <w:noProof/>
            <w:webHidden/>
            <w:sz w:val="24"/>
            <w:szCs w:val="24"/>
          </w:rPr>
          <w:instrText xml:space="preserve"> PAGEREF _Toc361658266 \h </w:instrText>
        </w:r>
        <w:r w:rsidR="00503375" w:rsidRPr="00503375">
          <w:rPr>
            <w:rFonts w:ascii="Arial" w:hAnsi="Arial" w:cs="Arial"/>
            <w:noProof/>
            <w:webHidden/>
            <w:sz w:val="24"/>
            <w:szCs w:val="24"/>
          </w:rPr>
        </w:r>
        <w:r w:rsidR="00503375" w:rsidRPr="00503375">
          <w:rPr>
            <w:rFonts w:ascii="Arial" w:hAnsi="Arial" w:cs="Arial"/>
            <w:noProof/>
            <w:webHidden/>
            <w:sz w:val="24"/>
            <w:szCs w:val="24"/>
          </w:rPr>
          <w:fldChar w:fldCharType="separate"/>
        </w:r>
        <w:r w:rsidR="007248CE">
          <w:rPr>
            <w:rFonts w:ascii="Arial" w:hAnsi="Arial" w:cs="Arial"/>
            <w:noProof/>
            <w:webHidden/>
            <w:sz w:val="24"/>
            <w:szCs w:val="24"/>
          </w:rPr>
          <w:t>2</w:t>
        </w:r>
        <w:r w:rsidR="00503375" w:rsidRPr="00503375">
          <w:rPr>
            <w:rFonts w:ascii="Arial" w:hAnsi="Arial" w:cs="Arial"/>
            <w:noProof/>
            <w:webHidden/>
            <w:sz w:val="24"/>
            <w:szCs w:val="24"/>
          </w:rPr>
          <w:fldChar w:fldCharType="end"/>
        </w:r>
      </w:hyperlink>
    </w:p>
    <w:p w14:paraId="11F6BD67" w14:textId="434B1A51" w:rsidR="00503375" w:rsidRPr="00503375" w:rsidRDefault="00420715" w:rsidP="00503375">
      <w:pPr>
        <w:pStyle w:val="TOC1"/>
        <w:ind w:left="806" w:hanging="446"/>
        <w:rPr>
          <w:rFonts w:ascii="Arial" w:hAnsi="Arial" w:cs="Arial"/>
          <w:noProof/>
          <w:sz w:val="24"/>
          <w:szCs w:val="24"/>
        </w:rPr>
      </w:pPr>
      <w:hyperlink w:anchor="_Toc361658267" w:history="1">
        <w:r w:rsidR="00503375" w:rsidRPr="00503375">
          <w:rPr>
            <w:rStyle w:val="Hyperlink"/>
            <w:rFonts w:ascii="Arial" w:hAnsi="Arial" w:cs="Arial"/>
            <w:noProof/>
            <w:sz w:val="24"/>
            <w:szCs w:val="24"/>
          </w:rPr>
          <w:t>III.</w:t>
        </w:r>
        <w:r w:rsidR="00503375" w:rsidRPr="00503375">
          <w:rPr>
            <w:rFonts w:ascii="Arial" w:hAnsi="Arial" w:cs="Arial"/>
            <w:noProof/>
            <w:sz w:val="24"/>
            <w:szCs w:val="24"/>
          </w:rPr>
          <w:tab/>
        </w:r>
        <w:r w:rsidR="00503375" w:rsidRPr="00503375">
          <w:rPr>
            <w:rStyle w:val="Hyperlink"/>
            <w:rFonts w:ascii="Arial" w:hAnsi="Arial" w:cs="Arial"/>
            <w:noProof/>
            <w:sz w:val="24"/>
            <w:szCs w:val="24"/>
          </w:rPr>
          <w:t>OP-23 APPENDIX E REVISION HISTORY</w:t>
        </w:r>
        <w:r w:rsidR="00503375" w:rsidRPr="00503375">
          <w:rPr>
            <w:rFonts w:ascii="Arial" w:hAnsi="Arial" w:cs="Arial"/>
            <w:noProof/>
            <w:webHidden/>
            <w:sz w:val="24"/>
            <w:szCs w:val="24"/>
          </w:rPr>
          <w:tab/>
        </w:r>
        <w:r w:rsidR="00503375" w:rsidRPr="00503375">
          <w:rPr>
            <w:rFonts w:ascii="Arial" w:hAnsi="Arial" w:cs="Arial"/>
            <w:noProof/>
            <w:webHidden/>
            <w:sz w:val="24"/>
            <w:szCs w:val="24"/>
          </w:rPr>
          <w:fldChar w:fldCharType="begin"/>
        </w:r>
        <w:r w:rsidR="00503375" w:rsidRPr="00503375">
          <w:rPr>
            <w:rFonts w:ascii="Arial" w:hAnsi="Arial" w:cs="Arial"/>
            <w:noProof/>
            <w:webHidden/>
            <w:sz w:val="24"/>
            <w:szCs w:val="24"/>
          </w:rPr>
          <w:instrText xml:space="preserve"> PAGEREF _Toc361658267 \h </w:instrText>
        </w:r>
        <w:r w:rsidR="00503375" w:rsidRPr="00503375">
          <w:rPr>
            <w:rFonts w:ascii="Arial" w:hAnsi="Arial" w:cs="Arial"/>
            <w:noProof/>
            <w:webHidden/>
            <w:sz w:val="24"/>
            <w:szCs w:val="24"/>
          </w:rPr>
        </w:r>
        <w:r w:rsidR="00503375" w:rsidRPr="00503375">
          <w:rPr>
            <w:rFonts w:ascii="Arial" w:hAnsi="Arial" w:cs="Arial"/>
            <w:noProof/>
            <w:webHidden/>
            <w:sz w:val="24"/>
            <w:szCs w:val="24"/>
          </w:rPr>
          <w:fldChar w:fldCharType="separate"/>
        </w:r>
        <w:r w:rsidR="007248CE">
          <w:rPr>
            <w:rFonts w:ascii="Arial" w:hAnsi="Arial" w:cs="Arial"/>
            <w:noProof/>
            <w:webHidden/>
            <w:sz w:val="24"/>
            <w:szCs w:val="24"/>
          </w:rPr>
          <w:t>4</w:t>
        </w:r>
        <w:r w:rsidR="00503375" w:rsidRPr="00503375">
          <w:rPr>
            <w:rFonts w:ascii="Arial" w:hAnsi="Arial" w:cs="Arial"/>
            <w:noProof/>
            <w:webHidden/>
            <w:sz w:val="24"/>
            <w:szCs w:val="24"/>
          </w:rPr>
          <w:fldChar w:fldCharType="end"/>
        </w:r>
      </w:hyperlink>
    </w:p>
    <w:p w14:paraId="41CCC753" w14:textId="77777777" w:rsidR="00202A83" w:rsidRPr="00A56FD4" w:rsidRDefault="006F6CA3" w:rsidP="00503375">
      <w:pPr>
        <w:spacing w:before="160" w:after="100"/>
        <w:rPr>
          <w:rFonts w:ascii="Arial" w:hAnsi="Arial" w:cs="Arial"/>
        </w:rPr>
      </w:pPr>
      <w:r w:rsidRPr="00503375">
        <w:rPr>
          <w:rFonts w:ascii="Arial" w:hAnsi="Arial" w:cs="Arial"/>
          <w:sz w:val="24"/>
          <w:szCs w:val="24"/>
        </w:rPr>
        <w:fldChar w:fldCharType="end"/>
      </w:r>
    </w:p>
    <w:p w14:paraId="680789C0" w14:textId="77777777" w:rsidR="00202A83" w:rsidRPr="00A56FD4" w:rsidRDefault="00202A83" w:rsidP="00202A83">
      <w:pPr>
        <w:rPr>
          <w:rFonts w:ascii="Arial" w:hAnsi="Arial" w:cs="Arial"/>
        </w:rPr>
      </w:pPr>
    </w:p>
    <w:p w14:paraId="043C7959" w14:textId="77777777" w:rsidR="00434695" w:rsidRDefault="00434695" w:rsidP="00434695">
      <w:pPr>
        <w:pStyle w:val="Heading1"/>
        <w:tabs>
          <w:tab w:val="clear" w:pos="720"/>
          <w:tab w:val="left" w:pos="360"/>
        </w:tabs>
        <w:spacing w:after="160"/>
        <w:ind w:left="360" w:firstLine="0"/>
      </w:pPr>
    </w:p>
    <w:p w14:paraId="1F0802B5" w14:textId="77777777" w:rsidR="00A669B4" w:rsidRDefault="00202A83" w:rsidP="00503375">
      <w:pPr>
        <w:pStyle w:val="Heading1"/>
        <w:numPr>
          <w:ilvl w:val="0"/>
          <w:numId w:val="6"/>
        </w:numPr>
        <w:tabs>
          <w:tab w:val="clear" w:pos="720"/>
          <w:tab w:val="left" w:pos="360"/>
        </w:tabs>
        <w:spacing w:before="240" w:after="160"/>
        <w:ind w:left="360" w:hanging="360"/>
        <w:rPr>
          <w:rFonts w:ascii="Arial" w:hAnsi="Arial" w:cs="Arial"/>
          <w:szCs w:val="24"/>
        </w:rPr>
      </w:pPr>
      <w:r w:rsidRPr="00434695">
        <w:br w:type="page"/>
      </w:r>
      <w:bookmarkStart w:id="4" w:name="_Toc361658265"/>
      <w:bookmarkStart w:id="5" w:name="_Toc81704227"/>
      <w:bookmarkStart w:id="6" w:name="_Toc89505140"/>
      <w:r w:rsidR="00503375">
        <w:rPr>
          <w:rFonts w:ascii="Arial" w:hAnsi="Arial" w:cs="Arial"/>
          <w:caps w:val="0"/>
          <w:szCs w:val="24"/>
        </w:rPr>
        <w:lastRenderedPageBreak/>
        <w:t>GENERAL INSTRUCTIONS</w:t>
      </w:r>
      <w:bookmarkEnd w:id="4"/>
    </w:p>
    <w:tbl>
      <w:tblPr>
        <w:tblW w:w="0" w:type="auto"/>
        <w:tblInd w:w="-162" w:type="dxa"/>
        <w:tblLook w:val="04A0" w:firstRow="1" w:lastRow="0" w:firstColumn="1" w:lastColumn="0" w:noHBand="0" w:noVBand="1"/>
      </w:tblPr>
      <w:tblGrid>
        <w:gridCol w:w="270"/>
        <w:gridCol w:w="9468"/>
      </w:tblGrid>
      <w:tr w:rsidR="00881D5B" w:rsidRPr="00D32321" w14:paraId="14843831" w14:textId="77777777" w:rsidTr="00D32321">
        <w:tc>
          <w:tcPr>
            <w:tcW w:w="270" w:type="dxa"/>
          </w:tcPr>
          <w:p w14:paraId="115C9626" w14:textId="77777777" w:rsidR="00881D5B" w:rsidRPr="00D32321" w:rsidRDefault="00881D5B" w:rsidP="00D32321">
            <w:pPr>
              <w:spacing w:before="100" w:after="100"/>
              <w:rPr>
                <w:rFonts w:ascii="Arial" w:hAnsi="Arial" w:cs="Arial"/>
                <w:sz w:val="24"/>
                <w:szCs w:val="24"/>
              </w:rPr>
            </w:pPr>
          </w:p>
        </w:tc>
        <w:tc>
          <w:tcPr>
            <w:tcW w:w="9468" w:type="dxa"/>
          </w:tcPr>
          <w:p w14:paraId="27F8F2B8" w14:textId="5C0CDA63" w:rsidR="00881D5B" w:rsidRPr="00D32321" w:rsidRDefault="00503375" w:rsidP="00D32321">
            <w:pPr>
              <w:numPr>
                <w:ilvl w:val="0"/>
                <w:numId w:val="21"/>
              </w:numPr>
              <w:tabs>
                <w:tab w:val="left" w:pos="612"/>
              </w:tabs>
              <w:spacing w:before="100" w:after="100"/>
              <w:ind w:left="612"/>
              <w:rPr>
                <w:rFonts w:ascii="Arial" w:hAnsi="Arial" w:cs="Arial"/>
                <w:sz w:val="24"/>
                <w:szCs w:val="24"/>
              </w:rPr>
            </w:pPr>
            <w:r w:rsidRPr="00D32321">
              <w:rPr>
                <w:rFonts w:ascii="Arial" w:hAnsi="Arial"/>
                <w:sz w:val="24"/>
                <w:szCs w:val="24"/>
              </w:rPr>
              <w:t xml:space="preserve">This form shall be submitted by a </w:t>
            </w:r>
            <w:ins w:id="7" w:author="Author">
              <w:r w:rsidR="00705A99">
                <w:rPr>
                  <w:rFonts w:ascii="Arial" w:hAnsi="Arial"/>
                  <w:sz w:val="24"/>
                  <w:szCs w:val="24"/>
                </w:rPr>
                <w:t>person representing the Lead Market Participant of the generator assets who is in the ISO’s Customer and Asset Management System (CAMS) with the contact type “R</w:t>
              </w:r>
              <w:r w:rsidR="00705A99" w:rsidRPr="00326A1B">
                <w:rPr>
                  <w:rFonts w:ascii="Arial" w:hAnsi="Arial"/>
                  <w:sz w:val="24"/>
                  <w:szCs w:val="24"/>
                </w:rPr>
                <w:t>esponsible for Asset Registration Form submittal</w:t>
              </w:r>
              <w:r w:rsidR="00705A99">
                <w:rPr>
                  <w:rFonts w:ascii="Arial" w:hAnsi="Arial"/>
                  <w:sz w:val="24"/>
                  <w:szCs w:val="24"/>
                </w:rPr>
                <w:t>” for the Lead Market Participant.</w:t>
              </w:r>
            </w:ins>
            <w:del w:id="8" w:author="Author">
              <w:r w:rsidRPr="00D32321" w:rsidDel="00705A99">
                <w:rPr>
                  <w:rFonts w:ascii="Arial" w:hAnsi="Arial"/>
                  <w:sz w:val="24"/>
                  <w:szCs w:val="24"/>
                </w:rPr>
                <w:delText>senior member of the management staff of a Generating Asset to verify that a multi-generator station does not require concurrent Claimed Capability Audits</w:delText>
              </w:r>
              <w:r w:rsidR="000B28B0" w:rsidDel="00705A99">
                <w:rPr>
                  <w:rFonts w:ascii="Arial" w:hAnsi="Arial"/>
                  <w:sz w:val="24"/>
                  <w:szCs w:val="24"/>
                </w:rPr>
                <w:delText xml:space="preserve"> (CCAs)</w:delText>
              </w:r>
              <w:r w:rsidRPr="00D32321" w:rsidDel="00705A99">
                <w:rPr>
                  <w:rFonts w:ascii="Arial" w:hAnsi="Arial"/>
                  <w:sz w:val="24"/>
                  <w:szCs w:val="24"/>
                </w:rPr>
                <w:delText>.</w:delText>
              </w:r>
            </w:del>
          </w:p>
        </w:tc>
      </w:tr>
      <w:tr w:rsidR="00503375" w:rsidRPr="00D32321" w14:paraId="0865227F" w14:textId="77777777" w:rsidTr="00D32321">
        <w:tc>
          <w:tcPr>
            <w:tcW w:w="270" w:type="dxa"/>
          </w:tcPr>
          <w:p w14:paraId="2F6C5DE2" w14:textId="77777777" w:rsidR="00503375" w:rsidRPr="00D32321" w:rsidRDefault="00503375" w:rsidP="00D32321">
            <w:pPr>
              <w:spacing w:before="100" w:after="100"/>
              <w:rPr>
                <w:rFonts w:ascii="Arial" w:hAnsi="Arial" w:cs="Arial"/>
                <w:sz w:val="24"/>
                <w:szCs w:val="24"/>
              </w:rPr>
            </w:pPr>
          </w:p>
        </w:tc>
        <w:tc>
          <w:tcPr>
            <w:tcW w:w="9468" w:type="dxa"/>
          </w:tcPr>
          <w:p w14:paraId="6B5A75C6" w14:textId="0837E76D" w:rsidR="00503375" w:rsidRPr="00D32321" w:rsidRDefault="00503375" w:rsidP="00420715">
            <w:pPr>
              <w:numPr>
                <w:ilvl w:val="0"/>
                <w:numId w:val="21"/>
              </w:numPr>
              <w:tabs>
                <w:tab w:val="left" w:pos="612"/>
              </w:tabs>
              <w:spacing w:before="100" w:after="100"/>
              <w:ind w:left="612"/>
              <w:rPr>
                <w:rFonts w:ascii="Arial" w:hAnsi="Arial"/>
                <w:sz w:val="24"/>
                <w:szCs w:val="24"/>
              </w:rPr>
            </w:pPr>
            <w:r w:rsidRPr="00D32321">
              <w:rPr>
                <w:rFonts w:ascii="Arial" w:hAnsi="Arial" w:cs="Arial"/>
                <w:sz w:val="24"/>
                <w:szCs w:val="24"/>
              </w:rPr>
              <w:t xml:space="preserve">This form shall be </w:t>
            </w:r>
            <w:ins w:id="9" w:author="Author">
              <w:r w:rsidR="00705A99">
                <w:rPr>
                  <w:rFonts w:ascii="Arial" w:hAnsi="Arial" w:cs="Arial"/>
                  <w:sz w:val="24"/>
                  <w:szCs w:val="24"/>
                </w:rPr>
                <w:t xml:space="preserve">submitted </w:t>
              </w:r>
              <w:r w:rsidR="00705A99">
                <w:rPr>
                  <w:rFonts w:ascii="Arial" w:hAnsi="Arial"/>
                  <w:sz w:val="24"/>
                  <w:szCs w:val="24"/>
                </w:rPr>
                <w:t xml:space="preserve">to the ISO via the </w:t>
              </w:r>
              <w:r w:rsidR="00705A99" w:rsidRPr="00326A1B">
                <w:rPr>
                  <w:rFonts w:ascii="Arial" w:hAnsi="Arial"/>
                  <w:sz w:val="24"/>
                  <w:szCs w:val="24"/>
                </w:rPr>
                <w:t>ISO Participant Support issue tracking system</w:t>
              </w:r>
              <w:r w:rsidR="00705A99">
                <w:rPr>
                  <w:rFonts w:ascii="Arial" w:hAnsi="Arial"/>
                  <w:sz w:val="24"/>
                  <w:szCs w:val="24"/>
                </w:rPr>
                <w:t>.</w:t>
              </w:r>
            </w:ins>
            <w:del w:id="10" w:author="Author">
              <w:r w:rsidRPr="00D32321" w:rsidDel="00705A99">
                <w:rPr>
                  <w:rFonts w:ascii="Arial" w:hAnsi="Arial" w:cs="Arial"/>
                  <w:sz w:val="24"/>
                  <w:szCs w:val="24"/>
                </w:rPr>
                <w:delText>on company letterhead, notarized, and submitted to ISO at</w:delText>
              </w:r>
              <w:r w:rsidRPr="00D32321" w:rsidDel="00420715">
                <w:rPr>
                  <w:rFonts w:ascii="Arial" w:hAnsi="Arial" w:cs="Arial"/>
                  <w:sz w:val="24"/>
                  <w:szCs w:val="24"/>
                </w:rPr>
                <w:delText>:</w:delText>
              </w:r>
            </w:del>
            <w:bookmarkStart w:id="11" w:name="_GoBack"/>
            <w:bookmarkEnd w:id="11"/>
          </w:p>
        </w:tc>
      </w:tr>
      <w:tr w:rsidR="00503375" w:rsidRPr="00D32321" w:rsidDel="00420715" w14:paraId="70619A5C" w14:textId="68AB49C9" w:rsidTr="00D32321">
        <w:trPr>
          <w:del w:id="12" w:author="Author"/>
        </w:trPr>
        <w:tc>
          <w:tcPr>
            <w:tcW w:w="270" w:type="dxa"/>
          </w:tcPr>
          <w:p w14:paraId="2AE91577" w14:textId="76C19937" w:rsidR="00503375" w:rsidRPr="00D32321" w:rsidDel="00420715" w:rsidRDefault="00503375" w:rsidP="00D32321">
            <w:pPr>
              <w:spacing w:before="100" w:after="100"/>
              <w:rPr>
                <w:del w:id="13" w:author="Author"/>
                <w:rFonts w:ascii="Arial" w:hAnsi="Arial" w:cs="Arial"/>
                <w:sz w:val="24"/>
                <w:szCs w:val="24"/>
              </w:rPr>
            </w:pPr>
          </w:p>
        </w:tc>
        <w:tc>
          <w:tcPr>
            <w:tcW w:w="9468" w:type="dxa"/>
          </w:tcPr>
          <w:p w14:paraId="4AE939F7" w14:textId="7C1FBD3A" w:rsidR="00503375" w:rsidRPr="00D32321" w:rsidDel="00420715" w:rsidRDefault="002E6D44" w:rsidP="002E6D44">
            <w:pPr>
              <w:tabs>
                <w:tab w:val="left" w:pos="972"/>
              </w:tabs>
              <w:spacing w:before="100" w:after="100"/>
              <w:ind w:left="972"/>
              <w:rPr>
                <w:del w:id="14" w:author="Author"/>
                <w:rFonts w:ascii="Arial" w:hAnsi="Arial" w:cs="Arial"/>
                <w:sz w:val="24"/>
                <w:szCs w:val="24"/>
              </w:rPr>
            </w:pPr>
            <w:del w:id="15" w:author="Author">
              <w:r w:rsidDel="00420715">
                <w:rPr>
                  <w:rFonts w:ascii="Arial" w:hAnsi="Arial" w:cs="Arial"/>
                  <w:sz w:val="24"/>
                  <w:szCs w:val="24"/>
                </w:rPr>
                <w:delText>Asset</w:delText>
              </w:r>
              <w:r w:rsidRPr="00D32321" w:rsidDel="00420715">
                <w:rPr>
                  <w:rFonts w:ascii="Arial" w:hAnsi="Arial" w:cs="Arial"/>
                  <w:sz w:val="24"/>
                  <w:szCs w:val="24"/>
                </w:rPr>
                <w:delText xml:space="preserve"> </w:delText>
              </w:r>
              <w:r w:rsidR="00503375" w:rsidRPr="00D32321" w:rsidDel="00420715">
                <w:rPr>
                  <w:rFonts w:ascii="Arial" w:hAnsi="Arial" w:cs="Arial"/>
                  <w:sz w:val="24"/>
                  <w:szCs w:val="24"/>
                </w:rPr>
                <w:delText xml:space="preserve">Registration </w:delText>
              </w:r>
              <w:r w:rsidDel="00420715">
                <w:rPr>
                  <w:rFonts w:ascii="Arial" w:hAnsi="Arial" w:cs="Arial"/>
                  <w:sz w:val="24"/>
                  <w:szCs w:val="24"/>
                </w:rPr>
                <w:delText>&amp;</w:delText>
              </w:r>
              <w:r w:rsidRPr="00D32321" w:rsidDel="00420715">
                <w:rPr>
                  <w:rFonts w:ascii="Arial" w:hAnsi="Arial" w:cs="Arial"/>
                  <w:sz w:val="24"/>
                  <w:szCs w:val="24"/>
                </w:rPr>
                <w:delText xml:space="preserve"> </w:delText>
              </w:r>
              <w:r w:rsidR="00503375" w:rsidRPr="00D32321" w:rsidDel="00420715">
                <w:rPr>
                  <w:rFonts w:ascii="Arial" w:hAnsi="Arial" w:cs="Arial"/>
                  <w:sz w:val="24"/>
                  <w:szCs w:val="24"/>
                </w:rPr>
                <w:delText>Auditing</w:delText>
              </w:r>
            </w:del>
          </w:p>
        </w:tc>
      </w:tr>
      <w:tr w:rsidR="00503375" w:rsidRPr="00D32321" w:rsidDel="00420715" w14:paraId="3FEDBD9D" w14:textId="08702C41" w:rsidTr="00D32321">
        <w:trPr>
          <w:del w:id="16" w:author="Author"/>
        </w:trPr>
        <w:tc>
          <w:tcPr>
            <w:tcW w:w="270" w:type="dxa"/>
          </w:tcPr>
          <w:p w14:paraId="6B6BAF42" w14:textId="0E3A9DA2" w:rsidR="00503375" w:rsidRPr="00D32321" w:rsidDel="00420715" w:rsidRDefault="00503375" w:rsidP="00D32321">
            <w:pPr>
              <w:spacing w:before="100" w:after="100"/>
              <w:rPr>
                <w:del w:id="17" w:author="Author"/>
                <w:rFonts w:ascii="Arial" w:hAnsi="Arial" w:cs="Arial"/>
                <w:sz w:val="24"/>
                <w:szCs w:val="24"/>
              </w:rPr>
            </w:pPr>
          </w:p>
        </w:tc>
        <w:tc>
          <w:tcPr>
            <w:tcW w:w="9468" w:type="dxa"/>
          </w:tcPr>
          <w:p w14:paraId="1D2F7023" w14:textId="79BDFBC2" w:rsidR="00503375" w:rsidRPr="00D32321" w:rsidDel="00420715" w:rsidRDefault="00503375" w:rsidP="00D32321">
            <w:pPr>
              <w:tabs>
                <w:tab w:val="left" w:pos="972"/>
              </w:tabs>
              <w:spacing w:before="100" w:after="100"/>
              <w:ind w:left="972"/>
              <w:rPr>
                <w:del w:id="18" w:author="Author"/>
                <w:rFonts w:ascii="Arial" w:hAnsi="Arial" w:cs="Arial"/>
                <w:sz w:val="24"/>
                <w:szCs w:val="24"/>
              </w:rPr>
            </w:pPr>
            <w:del w:id="19" w:author="Author">
              <w:r w:rsidRPr="00D32321" w:rsidDel="00420715">
                <w:rPr>
                  <w:rFonts w:ascii="Arial" w:hAnsi="Arial" w:cs="Arial"/>
                  <w:sz w:val="24"/>
                  <w:szCs w:val="24"/>
                </w:rPr>
                <w:delText>ISO New England, Inc.</w:delText>
              </w:r>
            </w:del>
          </w:p>
        </w:tc>
      </w:tr>
      <w:tr w:rsidR="00503375" w:rsidRPr="00D32321" w:rsidDel="00420715" w14:paraId="6E0558C4" w14:textId="3D1D43E6" w:rsidTr="00D32321">
        <w:trPr>
          <w:del w:id="20" w:author="Author"/>
        </w:trPr>
        <w:tc>
          <w:tcPr>
            <w:tcW w:w="270" w:type="dxa"/>
          </w:tcPr>
          <w:p w14:paraId="1E901424" w14:textId="525E66F2" w:rsidR="00503375" w:rsidRPr="00D32321" w:rsidDel="00420715" w:rsidRDefault="00503375" w:rsidP="00D32321">
            <w:pPr>
              <w:spacing w:before="100" w:after="100"/>
              <w:rPr>
                <w:del w:id="21" w:author="Author"/>
                <w:rFonts w:ascii="Arial" w:hAnsi="Arial" w:cs="Arial"/>
                <w:sz w:val="24"/>
                <w:szCs w:val="24"/>
              </w:rPr>
            </w:pPr>
          </w:p>
        </w:tc>
        <w:tc>
          <w:tcPr>
            <w:tcW w:w="9468" w:type="dxa"/>
          </w:tcPr>
          <w:p w14:paraId="18617655" w14:textId="0AA027A3" w:rsidR="00503375" w:rsidRPr="00D32321" w:rsidDel="00420715" w:rsidRDefault="00503375" w:rsidP="00D32321">
            <w:pPr>
              <w:tabs>
                <w:tab w:val="left" w:pos="972"/>
              </w:tabs>
              <w:spacing w:before="100" w:after="100"/>
              <w:ind w:left="972"/>
              <w:rPr>
                <w:del w:id="22" w:author="Author"/>
                <w:rFonts w:ascii="Arial" w:hAnsi="Arial" w:cs="Arial"/>
                <w:sz w:val="24"/>
                <w:szCs w:val="24"/>
              </w:rPr>
            </w:pPr>
            <w:del w:id="23" w:author="Author">
              <w:r w:rsidRPr="00D32321" w:rsidDel="00420715">
                <w:rPr>
                  <w:rFonts w:ascii="Arial" w:hAnsi="Arial" w:cs="Arial"/>
                  <w:sz w:val="24"/>
                  <w:szCs w:val="24"/>
                </w:rPr>
                <w:delText>One Sullivan Road</w:delText>
              </w:r>
            </w:del>
          </w:p>
        </w:tc>
      </w:tr>
      <w:tr w:rsidR="00503375" w:rsidRPr="00D32321" w:rsidDel="00420715" w14:paraId="44F2476F" w14:textId="42C468F8" w:rsidTr="00D32321">
        <w:trPr>
          <w:del w:id="24" w:author="Author"/>
        </w:trPr>
        <w:tc>
          <w:tcPr>
            <w:tcW w:w="270" w:type="dxa"/>
          </w:tcPr>
          <w:p w14:paraId="5E2B58C1" w14:textId="26C2A46D" w:rsidR="00503375" w:rsidRPr="00D32321" w:rsidDel="00420715" w:rsidRDefault="00503375" w:rsidP="00D32321">
            <w:pPr>
              <w:spacing w:before="100" w:after="100"/>
              <w:rPr>
                <w:del w:id="25" w:author="Author"/>
                <w:rFonts w:ascii="Arial" w:hAnsi="Arial" w:cs="Arial"/>
                <w:sz w:val="24"/>
                <w:szCs w:val="24"/>
              </w:rPr>
            </w:pPr>
          </w:p>
        </w:tc>
        <w:tc>
          <w:tcPr>
            <w:tcW w:w="9468" w:type="dxa"/>
          </w:tcPr>
          <w:p w14:paraId="3FF8C033" w14:textId="142AA338" w:rsidR="00503375" w:rsidRPr="00D32321" w:rsidDel="00420715" w:rsidRDefault="00503375" w:rsidP="00D32321">
            <w:pPr>
              <w:tabs>
                <w:tab w:val="left" w:pos="972"/>
              </w:tabs>
              <w:spacing w:before="100" w:after="100"/>
              <w:ind w:left="972"/>
              <w:rPr>
                <w:del w:id="26" w:author="Author"/>
                <w:rFonts w:ascii="Arial" w:hAnsi="Arial" w:cs="Arial"/>
                <w:sz w:val="24"/>
                <w:szCs w:val="24"/>
              </w:rPr>
            </w:pPr>
            <w:del w:id="27" w:author="Author">
              <w:r w:rsidRPr="00D32321" w:rsidDel="00420715">
                <w:rPr>
                  <w:rFonts w:ascii="Arial" w:hAnsi="Arial" w:cs="Arial"/>
                  <w:sz w:val="24"/>
                  <w:szCs w:val="24"/>
                </w:rPr>
                <w:delText>Holyoke, Massachusetts 01040</w:delText>
              </w:r>
            </w:del>
          </w:p>
        </w:tc>
      </w:tr>
      <w:tr w:rsidR="00503375" w:rsidRPr="00D32321" w:rsidDel="00420715" w14:paraId="4E2DCBF8" w14:textId="4FB62C77" w:rsidTr="00D32321">
        <w:trPr>
          <w:del w:id="28" w:author="Author"/>
        </w:trPr>
        <w:tc>
          <w:tcPr>
            <w:tcW w:w="270" w:type="dxa"/>
          </w:tcPr>
          <w:p w14:paraId="1DAB3E2D" w14:textId="03FBD2D5" w:rsidR="00503375" w:rsidRPr="00D32321" w:rsidDel="00420715" w:rsidRDefault="00503375" w:rsidP="00D32321">
            <w:pPr>
              <w:spacing w:before="100" w:after="100"/>
              <w:rPr>
                <w:del w:id="29" w:author="Author"/>
                <w:rFonts w:ascii="Arial" w:hAnsi="Arial" w:cs="Arial"/>
                <w:sz w:val="24"/>
                <w:szCs w:val="24"/>
              </w:rPr>
            </w:pPr>
          </w:p>
        </w:tc>
        <w:tc>
          <w:tcPr>
            <w:tcW w:w="9468" w:type="dxa"/>
          </w:tcPr>
          <w:p w14:paraId="4D7CF773" w14:textId="6ED3D598" w:rsidR="00503375" w:rsidRPr="00D32321" w:rsidDel="00420715" w:rsidRDefault="00503375" w:rsidP="00D32321">
            <w:pPr>
              <w:numPr>
                <w:ilvl w:val="0"/>
                <w:numId w:val="21"/>
              </w:numPr>
              <w:tabs>
                <w:tab w:val="left" w:pos="612"/>
              </w:tabs>
              <w:spacing w:before="100" w:after="100"/>
              <w:ind w:left="612"/>
              <w:rPr>
                <w:del w:id="30" w:author="Author"/>
                <w:rFonts w:ascii="Arial" w:hAnsi="Arial" w:cs="Arial"/>
                <w:sz w:val="24"/>
                <w:szCs w:val="24"/>
              </w:rPr>
            </w:pPr>
            <w:del w:id="31" w:author="Author">
              <w:r w:rsidRPr="00D32321" w:rsidDel="00420715">
                <w:rPr>
                  <w:rFonts w:ascii="Arial" w:hAnsi="Arial" w:cs="Arial"/>
                  <w:sz w:val="24"/>
                  <w:szCs w:val="24"/>
                </w:rPr>
                <w:delText>A courtesy copy may be e-mailed to ISO via opacca@iso-ne.com</w:delText>
              </w:r>
            </w:del>
          </w:p>
        </w:tc>
      </w:tr>
    </w:tbl>
    <w:p w14:paraId="4DF6D717" w14:textId="77777777" w:rsidR="005F62BA" w:rsidRPr="00503375" w:rsidRDefault="00503375" w:rsidP="001B4030">
      <w:pPr>
        <w:pStyle w:val="Heading1"/>
        <w:numPr>
          <w:ilvl w:val="0"/>
          <w:numId w:val="6"/>
        </w:numPr>
        <w:tabs>
          <w:tab w:val="clear" w:pos="720"/>
          <w:tab w:val="left" w:pos="360"/>
        </w:tabs>
        <w:spacing w:before="240" w:after="160"/>
        <w:ind w:left="360" w:hanging="360"/>
        <w:rPr>
          <w:rFonts w:ascii="Arial" w:hAnsi="Arial" w:cs="Arial"/>
          <w:caps w:val="0"/>
          <w:szCs w:val="24"/>
        </w:rPr>
      </w:pPr>
      <w:bookmarkStart w:id="32" w:name="_Toc361658266"/>
      <w:r w:rsidRPr="00503375">
        <w:rPr>
          <w:rFonts w:ascii="Arial" w:hAnsi="Arial" w:cs="Arial"/>
          <w:caps w:val="0"/>
          <w:szCs w:val="24"/>
        </w:rPr>
        <w:t>MULTI-GENERATOR STATION CERTIFICATION</w:t>
      </w:r>
      <w:bookmarkEnd w:id="32"/>
    </w:p>
    <w:p w14:paraId="11A659B6" w14:textId="77777777" w:rsidR="00CC3AE2" w:rsidRPr="00881D5B" w:rsidRDefault="00CC3AE2" w:rsidP="00CC3AE2">
      <w:pPr>
        <w:rPr>
          <w:rFonts w:ascii="Arial" w:hAnsi="Arial" w:cs="Arial"/>
          <w:sz w:val="18"/>
          <w:szCs w:val="18"/>
        </w:rPr>
      </w:pPr>
      <w:r w:rsidRPr="00881D5B">
        <w:rPr>
          <w:rFonts w:ascii="Arial" w:hAnsi="Arial" w:cs="Arial"/>
          <w:sz w:val="18"/>
          <w:szCs w:val="18"/>
        </w:rPr>
        <w:t>Station Name: ___________________________________</w:t>
      </w:r>
    </w:p>
    <w:p w14:paraId="35CC521E" w14:textId="77777777" w:rsidR="00CC3AE2" w:rsidRPr="00881D5B" w:rsidRDefault="00CC3AE2" w:rsidP="00CC3AE2">
      <w:pPr>
        <w:rPr>
          <w:rFonts w:ascii="Arial" w:hAnsi="Arial" w:cs="Arial"/>
          <w:sz w:val="18"/>
          <w:szCs w:val="18"/>
        </w:rPr>
      </w:pPr>
    </w:p>
    <w:tbl>
      <w:tblPr>
        <w:tblW w:w="0" w:type="auto"/>
        <w:tblInd w:w="10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140"/>
        <w:gridCol w:w="1350"/>
      </w:tblGrid>
      <w:tr w:rsidR="00CC3AE2" w:rsidRPr="00881D5B" w14:paraId="02DC3E1A" w14:textId="77777777" w:rsidTr="00050A64">
        <w:tc>
          <w:tcPr>
            <w:tcW w:w="4140" w:type="dxa"/>
          </w:tcPr>
          <w:p w14:paraId="7A7708CF" w14:textId="77777777" w:rsidR="00CC3AE2" w:rsidRPr="00881D5B" w:rsidRDefault="00CC3AE2" w:rsidP="00050A64">
            <w:pPr>
              <w:pStyle w:val="DocumentText"/>
              <w:rPr>
                <w:rFonts w:ascii="Arial" w:hAnsi="Arial" w:cs="Arial"/>
                <w:sz w:val="18"/>
                <w:szCs w:val="18"/>
              </w:rPr>
            </w:pPr>
            <w:r w:rsidRPr="00881D5B">
              <w:rPr>
                <w:rFonts w:ascii="Arial" w:hAnsi="Arial" w:cs="Arial"/>
                <w:sz w:val="18"/>
                <w:szCs w:val="18"/>
              </w:rPr>
              <w:t>Generator Name</w:t>
            </w:r>
          </w:p>
        </w:tc>
        <w:tc>
          <w:tcPr>
            <w:tcW w:w="1350" w:type="dxa"/>
          </w:tcPr>
          <w:p w14:paraId="4399EB14" w14:textId="77777777" w:rsidR="00CC3AE2" w:rsidRPr="00881D5B" w:rsidRDefault="00CC3AE2" w:rsidP="00050A64">
            <w:pPr>
              <w:rPr>
                <w:rFonts w:ascii="Arial" w:hAnsi="Arial" w:cs="Arial"/>
                <w:sz w:val="18"/>
                <w:szCs w:val="18"/>
              </w:rPr>
            </w:pPr>
            <w:r w:rsidRPr="00881D5B">
              <w:rPr>
                <w:rFonts w:ascii="Arial" w:hAnsi="Arial" w:cs="Arial"/>
                <w:sz w:val="18"/>
                <w:szCs w:val="18"/>
              </w:rPr>
              <w:t>Generator ID #</w:t>
            </w:r>
          </w:p>
        </w:tc>
      </w:tr>
      <w:tr w:rsidR="00CC3AE2" w:rsidRPr="00881D5B" w14:paraId="7A699359" w14:textId="77777777" w:rsidTr="00050A64">
        <w:tc>
          <w:tcPr>
            <w:tcW w:w="4140" w:type="dxa"/>
          </w:tcPr>
          <w:p w14:paraId="56472B22" w14:textId="77777777" w:rsidR="00CC3AE2" w:rsidRPr="00881D5B" w:rsidRDefault="00CC3AE2" w:rsidP="00050A64">
            <w:pPr>
              <w:rPr>
                <w:rFonts w:ascii="Arial" w:hAnsi="Arial" w:cs="Arial"/>
                <w:sz w:val="18"/>
                <w:szCs w:val="18"/>
              </w:rPr>
            </w:pPr>
          </w:p>
        </w:tc>
        <w:tc>
          <w:tcPr>
            <w:tcW w:w="1350" w:type="dxa"/>
          </w:tcPr>
          <w:p w14:paraId="034EA055" w14:textId="77777777" w:rsidR="00CC3AE2" w:rsidRPr="00881D5B" w:rsidRDefault="00CC3AE2" w:rsidP="00050A64">
            <w:pPr>
              <w:rPr>
                <w:rFonts w:ascii="Arial" w:hAnsi="Arial" w:cs="Arial"/>
                <w:sz w:val="18"/>
                <w:szCs w:val="18"/>
              </w:rPr>
            </w:pPr>
          </w:p>
        </w:tc>
      </w:tr>
      <w:tr w:rsidR="00CC3AE2" w:rsidRPr="00881D5B" w14:paraId="796145E9" w14:textId="77777777" w:rsidTr="00050A64">
        <w:tc>
          <w:tcPr>
            <w:tcW w:w="4140" w:type="dxa"/>
          </w:tcPr>
          <w:p w14:paraId="3F46BF8F" w14:textId="77777777" w:rsidR="00CC3AE2" w:rsidRPr="00881D5B" w:rsidRDefault="00CC3AE2" w:rsidP="00050A64">
            <w:pPr>
              <w:rPr>
                <w:rFonts w:ascii="Arial" w:hAnsi="Arial" w:cs="Arial"/>
                <w:sz w:val="18"/>
                <w:szCs w:val="18"/>
              </w:rPr>
            </w:pPr>
          </w:p>
        </w:tc>
        <w:tc>
          <w:tcPr>
            <w:tcW w:w="1350" w:type="dxa"/>
          </w:tcPr>
          <w:p w14:paraId="182FB5E1" w14:textId="77777777" w:rsidR="00CC3AE2" w:rsidRPr="00881D5B" w:rsidRDefault="00CC3AE2" w:rsidP="00050A64">
            <w:pPr>
              <w:rPr>
                <w:rFonts w:ascii="Arial" w:hAnsi="Arial" w:cs="Arial"/>
                <w:sz w:val="18"/>
                <w:szCs w:val="18"/>
              </w:rPr>
            </w:pPr>
          </w:p>
        </w:tc>
      </w:tr>
      <w:tr w:rsidR="00CC3AE2" w:rsidRPr="00881D5B" w14:paraId="10356619" w14:textId="77777777" w:rsidTr="00050A64">
        <w:tc>
          <w:tcPr>
            <w:tcW w:w="4140" w:type="dxa"/>
          </w:tcPr>
          <w:p w14:paraId="23C3FF4C" w14:textId="77777777" w:rsidR="00CC3AE2" w:rsidRPr="00881D5B" w:rsidRDefault="00CC3AE2" w:rsidP="00050A64">
            <w:pPr>
              <w:rPr>
                <w:rFonts w:ascii="Arial" w:hAnsi="Arial" w:cs="Arial"/>
                <w:sz w:val="18"/>
                <w:szCs w:val="18"/>
              </w:rPr>
            </w:pPr>
          </w:p>
        </w:tc>
        <w:tc>
          <w:tcPr>
            <w:tcW w:w="1350" w:type="dxa"/>
          </w:tcPr>
          <w:p w14:paraId="3125BFA2" w14:textId="77777777" w:rsidR="00CC3AE2" w:rsidRPr="00881D5B" w:rsidRDefault="00CC3AE2" w:rsidP="00050A64">
            <w:pPr>
              <w:rPr>
                <w:rFonts w:ascii="Arial" w:hAnsi="Arial" w:cs="Arial"/>
                <w:sz w:val="18"/>
                <w:szCs w:val="18"/>
              </w:rPr>
            </w:pPr>
          </w:p>
        </w:tc>
      </w:tr>
      <w:tr w:rsidR="00CC3AE2" w:rsidRPr="00881D5B" w14:paraId="363E55F7" w14:textId="77777777" w:rsidTr="00050A64">
        <w:tc>
          <w:tcPr>
            <w:tcW w:w="4140" w:type="dxa"/>
          </w:tcPr>
          <w:p w14:paraId="6B9A820E" w14:textId="77777777" w:rsidR="00CC3AE2" w:rsidRPr="00881D5B" w:rsidRDefault="00CC3AE2" w:rsidP="00050A64">
            <w:pPr>
              <w:rPr>
                <w:rFonts w:ascii="Arial" w:hAnsi="Arial" w:cs="Arial"/>
                <w:sz w:val="18"/>
                <w:szCs w:val="18"/>
              </w:rPr>
            </w:pPr>
          </w:p>
        </w:tc>
        <w:tc>
          <w:tcPr>
            <w:tcW w:w="1350" w:type="dxa"/>
          </w:tcPr>
          <w:p w14:paraId="217C3D09" w14:textId="77777777" w:rsidR="00CC3AE2" w:rsidRPr="00881D5B" w:rsidRDefault="00CC3AE2" w:rsidP="00050A64">
            <w:pPr>
              <w:rPr>
                <w:rFonts w:ascii="Arial" w:hAnsi="Arial" w:cs="Arial"/>
                <w:sz w:val="18"/>
                <w:szCs w:val="18"/>
              </w:rPr>
            </w:pPr>
          </w:p>
        </w:tc>
      </w:tr>
      <w:tr w:rsidR="00CC3AE2" w:rsidRPr="00881D5B" w14:paraId="49FD3785" w14:textId="77777777" w:rsidTr="00050A64">
        <w:tc>
          <w:tcPr>
            <w:tcW w:w="4140" w:type="dxa"/>
          </w:tcPr>
          <w:p w14:paraId="1074BA74" w14:textId="77777777" w:rsidR="00CC3AE2" w:rsidRPr="00881D5B" w:rsidRDefault="00CC3AE2" w:rsidP="00050A64">
            <w:pPr>
              <w:rPr>
                <w:rFonts w:ascii="Arial" w:hAnsi="Arial" w:cs="Arial"/>
                <w:sz w:val="18"/>
                <w:szCs w:val="18"/>
              </w:rPr>
            </w:pPr>
          </w:p>
        </w:tc>
        <w:tc>
          <w:tcPr>
            <w:tcW w:w="1350" w:type="dxa"/>
          </w:tcPr>
          <w:p w14:paraId="69219FD2" w14:textId="77777777" w:rsidR="00CC3AE2" w:rsidRPr="00881D5B" w:rsidRDefault="00CC3AE2" w:rsidP="00050A64">
            <w:pPr>
              <w:rPr>
                <w:rFonts w:ascii="Arial" w:hAnsi="Arial" w:cs="Arial"/>
                <w:sz w:val="18"/>
                <w:szCs w:val="18"/>
              </w:rPr>
            </w:pPr>
          </w:p>
        </w:tc>
      </w:tr>
      <w:tr w:rsidR="00CC3AE2" w:rsidRPr="00881D5B" w14:paraId="60A73A50" w14:textId="77777777" w:rsidTr="00050A64">
        <w:tc>
          <w:tcPr>
            <w:tcW w:w="4140" w:type="dxa"/>
          </w:tcPr>
          <w:p w14:paraId="1247C94D" w14:textId="77777777" w:rsidR="00CC3AE2" w:rsidRPr="00881D5B" w:rsidRDefault="00CC3AE2" w:rsidP="00050A64">
            <w:pPr>
              <w:rPr>
                <w:rFonts w:ascii="Arial" w:hAnsi="Arial" w:cs="Arial"/>
                <w:sz w:val="18"/>
                <w:szCs w:val="18"/>
              </w:rPr>
            </w:pPr>
          </w:p>
        </w:tc>
        <w:tc>
          <w:tcPr>
            <w:tcW w:w="1350" w:type="dxa"/>
          </w:tcPr>
          <w:p w14:paraId="67025C99" w14:textId="77777777" w:rsidR="00CC3AE2" w:rsidRPr="00881D5B" w:rsidRDefault="00CC3AE2" w:rsidP="00050A64">
            <w:pPr>
              <w:rPr>
                <w:rFonts w:ascii="Arial" w:hAnsi="Arial" w:cs="Arial"/>
                <w:sz w:val="18"/>
                <w:szCs w:val="18"/>
              </w:rPr>
            </w:pPr>
          </w:p>
        </w:tc>
      </w:tr>
      <w:tr w:rsidR="00CC3AE2" w:rsidRPr="00881D5B" w14:paraId="7B0E6F5C" w14:textId="77777777" w:rsidTr="00050A64">
        <w:tc>
          <w:tcPr>
            <w:tcW w:w="4140" w:type="dxa"/>
          </w:tcPr>
          <w:p w14:paraId="0A74FC03" w14:textId="77777777" w:rsidR="00CC3AE2" w:rsidRPr="00881D5B" w:rsidRDefault="00CC3AE2" w:rsidP="00050A64">
            <w:pPr>
              <w:rPr>
                <w:rFonts w:ascii="Arial" w:hAnsi="Arial" w:cs="Arial"/>
                <w:sz w:val="18"/>
                <w:szCs w:val="18"/>
              </w:rPr>
            </w:pPr>
          </w:p>
        </w:tc>
        <w:tc>
          <w:tcPr>
            <w:tcW w:w="1350" w:type="dxa"/>
          </w:tcPr>
          <w:p w14:paraId="44F4B69D" w14:textId="77777777" w:rsidR="00CC3AE2" w:rsidRPr="00881D5B" w:rsidRDefault="00CC3AE2" w:rsidP="00050A64">
            <w:pPr>
              <w:rPr>
                <w:rFonts w:ascii="Arial" w:hAnsi="Arial" w:cs="Arial"/>
                <w:sz w:val="18"/>
                <w:szCs w:val="18"/>
              </w:rPr>
            </w:pPr>
          </w:p>
        </w:tc>
      </w:tr>
      <w:tr w:rsidR="00CC3AE2" w:rsidRPr="00881D5B" w14:paraId="7882BBF2" w14:textId="77777777" w:rsidTr="00050A64">
        <w:tc>
          <w:tcPr>
            <w:tcW w:w="4140" w:type="dxa"/>
          </w:tcPr>
          <w:p w14:paraId="73D323D1" w14:textId="77777777" w:rsidR="00CC3AE2" w:rsidRPr="00881D5B" w:rsidRDefault="00CC3AE2" w:rsidP="00050A64">
            <w:pPr>
              <w:rPr>
                <w:rFonts w:ascii="Arial" w:hAnsi="Arial" w:cs="Arial"/>
                <w:sz w:val="18"/>
                <w:szCs w:val="18"/>
              </w:rPr>
            </w:pPr>
          </w:p>
        </w:tc>
        <w:tc>
          <w:tcPr>
            <w:tcW w:w="1350" w:type="dxa"/>
          </w:tcPr>
          <w:p w14:paraId="0611EB76" w14:textId="77777777" w:rsidR="00CC3AE2" w:rsidRPr="00881D5B" w:rsidRDefault="00CC3AE2" w:rsidP="00050A64">
            <w:pPr>
              <w:rPr>
                <w:rFonts w:ascii="Arial" w:hAnsi="Arial" w:cs="Arial"/>
                <w:sz w:val="18"/>
                <w:szCs w:val="18"/>
              </w:rPr>
            </w:pPr>
          </w:p>
        </w:tc>
      </w:tr>
    </w:tbl>
    <w:p w14:paraId="4A7127F4" w14:textId="77777777" w:rsidR="00CC3AE2" w:rsidRPr="00881D5B" w:rsidRDefault="00CC3AE2" w:rsidP="00CC3AE2">
      <w:pPr>
        <w:rPr>
          <w:rFonts w:ascii="Arial" w:hAnsi="Arial" w:cs="Arial"/>
          <w:sz w:val="18"/>
          <w:szCs w:val="18"/>
        </w:rPr>
      </w:pPr>
    </w:p>
    <w:p w14:paraId="72168AD6" w14:textId="5E9AF488" w:rsidR="00CC3AE2" w:rsidRPr="00881D5B" w:rsidRDefault="00CC3AE2" w:rsidP="00881D5B">
      <w:pPr>
        <w:spacing w:before="100" w:after="100"/>
        <w:rPr>
          <w:rFonts w:ascii="Arial" w:hAnsi="Arial" w:cs="Arial"/>
          <w:sz w:val="18"/>
          <w:szCs w:val="18"/>
        </w:rPr>
      </w:pPr>
      <w:r w:rsidRPr="00881D5B">
        <w:rPr>
          <w:rFonts w:ascii="Arial" w:hAnsi="Arial" w:cs="Arial"/>
          <w:sz w:val="18"/>
          <w:szCs w:val="18"/>
        </w:rPr>
        <w:t xml:space="preserve">I, as a </w:t>
      </w:r>
      <w:ins w:id="33" w:author="Author">
        <w:r w:rsidR="00705A99">
          <w:rPr>
            <w:rFonts w:ascii="Arial" w:hAnsi="Arial" w:cs="Arial"/>
            <w:sz w:val="18"/>
            <w:szCs w:val="18"/>
          </w:rPr>
          <w:t>representative of the Lead Market Participant of the generator assets</w:t>
        </w:r>
        <w:r w:rsidR="00705A99" w:rsidRPr="00881D5B">
          <w:rPr>
            <w:rFonts w:ascii="Arial" w:hAnsi="Arial" w:cs="Arial"/>
            <w:sz w:val="18"/>
            <w:szCs w:val="18"/>
          </w:rPr>
          <w:t>,</w:t>
        </w:r>
      </w:ins>
      <w:del w:id="34" w:author="Author">
        <w:r w:rsidRPr="00881D5B" w:rsidDel="00705A99">
          <w:rPr>
            <w:rFonts w:ascii="Arial" w:hAnsi="Arial" w:cs="Arial"/>
            <w:sz w:val="18"/>
            <w:szCs w:val="18"/>
          </w:rPr>
          <w:delText>senior member of the management staff of this generating station</w:delText>
        </w:r>
      </w:del>
      <w:r w:rsidRPr="00881D5B">
        <w:rPr>
          <w:rFonts w:ascii="Arial" w:hAnsi="Arial" w:cs="Arial"/>
          <w:sz w:val="18"/>
          <w:szCs w:val="18"/>
        </w:rPr>
        <w:t>, affirm the following:</w:t>
      </w:r>
    </w:p>
    <w:p w14:paraId="65D933B8" w14:textId="77777777" w:rsidR="00CC3AE2" w:rsidRPr="00881D5B" w:rsidRDefault="00CC3AE2" w:rsidP="00881D5B">
      <w:pPr>
        <w:spacing w:before="100" w:after="100"/>
        <w:rPr>
          <w:rFonts w:ascii="Arial" w:hAnsi="Arial" w:cs="Arial"/>
          <w:sz w:val="18"/>
          <w:szCs w:val="18"/>
        </w:rPr>
      </w:pPr>
      <w:r w:rsidRPr="00881D5B">
        <w:rPr>
          <w:rFonts w:ascii="Arial" w:hAnsi="Arial" w:cs="Arial"/>
          <w:sz w:val="18"/>
          <w:szCs w:val="18"/>
        </w:rPr>
        <w:t>I understand that ISO requires Generators to regularly achieve Claimed Capability when called upon to do so.  I understand that Capabilities must reflect, with reasonable accuracy, a Generator's physical characteristics, the interdependence of common elements and auxiliaries located within a multi- Generator generating station, and the deployment of operating personnel required for Generator and/or station achievement of Claimed Capability.</w:t>
      </w:r>
    </w:p>
    <w:p w14:paraId="58A1FCF9" w14:textId="77777777" w:rsidR="00CC3AE2" w:rsidRPr="00881D5B" w:rsidRDefault="00CC3AE2" w:rsidP="00881D5B">
      <w:pPr>
        <w:spacing w:before="100" w:after="100"/>
        <w:rPr>
          <w:rFonts w:ascii="Arial" w:hAnsi="Arial" w:cs="Arial"/>
          <w:sz w:val="18"/>
          <w:szCs w:val="18"/>
        </w:rPr>
      </w:pPr>
      <w:r w:rsidRPr="00881D5B">
        <w:rPr>
          <w:rFonts w:ascii="Arial" w:hAnsi="Arial" w:cs="Arial"/>
          <w:sz w:val="18"/>
          <w:szCs w:val="18"/>
        </w:rPr>
        <w:t>I understand that the capability of the individual common elements associated with a group of stations or Generators should be established recognizing the impact of each element on the capability of the entire group.</w:t>
      </w:r>
    </w:p>
    <w:p w14:paraId="5972C235" w14:textId="77777777" w:rsidR="00CC3AE2" w:rsidRPr="00881D5B" w:rsidRDefault="00CC3AE2" w:rsidP="00881D5B">
      <w:pPr>
        <w:spacing w:before="100" w:after="100"/>
        <w:rPr>
          <w:rFonts w:ascii="Arial" w:hAnsi="Arial" w:cs="Arial"/>
          <w:sz w:val="18"/>
          <w:szCs w:val="18"/>
        </w:rPr>
      </w:pPr>
      <w:r w:rsidRPr="00881D5B">
        <w:rPr>
          <w:rFonts w:ascii="Arial" w:hAnsi="Arial" w:cs="Arial"/>
          <w:sz w:val="18"/>
          <w:szCs w:val="18"/>
        </w:rPr>
        <w:t xml:space="preserve">I affirm that the SCC of the Generator at this station is </w:t>
      </w:r>
      <w:r w:rsidRPr="00881D5B">
        <w:rPr>
          <w:rFonts w:ascii="Arial" w:hAnsi="Arial" w:cs="Arial"/>
          <w:sz w:val="18"/>
          <w:szCs w:val="18"/>
          <w:u w:val="single"/>
        </w:rPr>
        <w:t>not limited in any way</w:t>
      </w:r>
      <w:r w:rsidRPr="00881D5B">
        <w:rPr>
          <w:rFonts w:ascii="Arial" w:hAnsi="Arial" w:cs="Arial"/>
          <w:sz w:val="18"/>
          <w:szCs w:val="18"/>
        </w:rPr>
        <w:t xml:space="preserve"> by common elements, commonly assigned staffing or any other factors.  Such common elements include but are not limited to:</w:t>
      </w:r>
    </w:p>
    <w:p w14:paraId="22915EB8" w14:textId="77777777" w:rsidR="00CC3AE2" w:rsidRPr="00881D5B" w:rsidRDefault="00CC3AE2" w:rsidP="00881D5B">
      <w:pPr>
        <w:widowControl/>
        <w:numPr>
          <w:ilvl w:val="0"/>
          <w:numId w:val="19"/>
        </w:numPr>
        <w:spacing w:before="100" w:after="100"/>
        <w:ind w:left="720"/>
        <w:rPr>
          <w:rFonts w:ascii="Arial" w:hAnsi="Arial" w:cs="Arial"/>
          <w:sz w:val="18"/>
          <w:szCs w:val="18"/>
        </w:rPr>
      </w:pPr>
      <w:r w:rsidRPr="00881D5B">
        <w:rPr>
          <w:rFonts w:ascii="Arial" w:hAnsi="Arial" w:cs="Arial"/>
          <w:sz w:val="18"/>
          <w:szCs w:val="18"/>
        </w:rPr>
        <w:t>Staffing;</w:t>
      </w:r>
    </w:p>
    <w:p w14:paraId="3DEB8F29" w14:textId="77777777" w:rsidR="00CC3AE2" w:rsidRPr="00881D5B" w:rsidRDefault="00CC3AE2" w:rsidP="00881D5B">
      <w:pPr>
        <w:widowControl/>
        <w:numPr>
          <w:ilvl w:val="0"/>
          <w:numId w:val="19"/>
        </w:numPr>
        <w:spacing w:before="100" w:after="100"/>
        <w:ind w:left="720"/>
        <w:rPr>
          <w:rFonts w:ascii="Arial" w:hAnsi="Arial" w:cs="Arial"/>
          <w:sz w:val="18"/>
          <w:szCs w:val="18"/>
        </w:rPr>
      </w:pPr>
      <w:r w:rsidRPr="00881D5B">
        <w:rPr>
          <w:rFonts w:ascii="Arial" w:hAnsi="Arial" w:cs="Arial"/>
          <w:sz w:val="18"/>
          <w:szCs w:val="18"/>
        </w:rPr>
        <w:t>Steam headers;</w:t>
      </w:r>
    </w:p>
    <w:p w14:paraId="10DFFB54" w14:textId="77777777" w:rsidR="00CC3AE2" w:rsidRPr="00881D5B" w:rsidRDefault="00CC3AE2" w:rsidP="00881D5B">
      <w:pPr>
        <w:widowControl/>
        <w:numPr>
          <w:ilvl w:val="0"/>
          <w:numId w:val="19"/>
        </w:numPr>
        <w:spacing w:before="100" w:after="100"/>
        <w:ind w:left="720"/>
        <w:rPr>
          <w:rFonts w:ascii="Arial" w:hAnsi="Arial" w:cs="Arial"/>
          <w:sz w:val="18"/>
          <w:szCs w:val="18"/>
        </w:rPr>
      </w:pPr>
      <w:r w:rsidRPr="00881D5B">
        <w:rPr>
          <w:rFonts w:ascii="Arial" w:hAnsi="Arial" w:cs="Arial"/>
          <w:sz w:val="18"/>
          <w:szCs w:val="18"/>
        </w:rPr>
        <w:t>Stacks and other boiler auxiliaries;</w:t>
      </w:r>
    </w:p>
    <w:p w14:paraId="7BB97A69" w14:textId="77777777" w:rsidR="00CC3AE2" w:rsidRPr="00881D5B" w:rsidRDefault="00CC3AE2" w:rsidP="00881D5B">
      <w:pPr>
        <w:widowControl/>
        <w:numPr>
          <w:ilvl w:val="0"/>
          <w:numId w:val="19"/>
        </w:numPr>
        <w:spacing w:before="100" w:after="100"/>
        <w:ind w:left="720"/>
        <w:rPr>
          <w:rFonts w:ascii="Arial" w:hAnsi="Arial" w:cs="Arial"/>
          <w:sz w:val="18"/>
          <w:szCs w:val="18"/>
        </w:rPr>
      </w:pPr>
      <w:r w:rsidRPr="00881D5B">
        <w:rPr>
          <w:rFonts w:ascii="Arial" w:hAnsi="Arial" w:cs="Arial"/>
          <w:sz w:val="18"/>
          <w:szCs w:val="18"/>
        </w:rPr>
        <w:t>Condenser cooling equipment (spray modules, pumps, screens, inlets, discharge canals, cooling tower, etc.);</w:t>
      </w:r>
    </w:p>
    <w:p w14:paraId="159A177E" w14:textId="77777777" w:rsidR="00CC3AE2" w:rsidRPr="00881D5B" w:rsidRDefault="00CC3AE2" w:rsidP="00881D5B">
      <w:pPr>
        <w:widowControl/>
        <w:numPr>
          <w:ilvl w:val="0"/>
          <w:numId w:val="19"/>
        </w:numPr>
        <w:spacing w:before="100" w:after="100"/>
        <w:ind w:left="720"/>
        <w:rPr>
          <w:rFonts w:ascii="Arial" w:hAnsi="Arial" w:cs="Arial"/>
          <w:sz w:val="18"/>
          <w:szCs w:val="18"/>
        </w:rPr>
      </w:pPr>
      <w:r w:rsidRPr="00881D5B">
        <w:rPr>
          <w:rFonts w:ascii="Arial" w:hAnsi="Arial" w:cs="Arial"/>
          <w:sz w:val="18"/>
          <w:szCs w:val="18"/>
        </w:rPr>
        <w:lastRenderedPageBreak/>
        <w:t>Common river flowage or watershed; and</w:t>
      </w:r>
    </w:p>
    <w:p w14:paraId="5383EE4D" w14:textId="1A979417" w:rsidR="00CC3AE2" w:rsidRDefault="00CC3AE2" w:rsidP="00881D5B">
      <w:pPr>
        <w:widowControl/>
        <w:numPr>
          <w:ilvl w:val="0"/>
          <w:numId w:val="19"/>
        </w:numPr>
        <w:spacing w:before="100" w:after="100"/>
        <w:ind w:left="720"/>
        <w:rPr>
          <w:ins w:id="35" w:author="Author"/>
          <w:rFonts w:ascii="Arial" w:hAnsi="Arial" w:cs="Arial"/>
          <w:sz w:val="18"/>
          <w:szCs w:val="18"/>
        </w:rPr>
      </w:pPr>
      <w:r w:rsidRPr="00881D5B">
        <w:rPr>
          <w:rFonts w:ascii="Arial" w:hAnsi="Arial" w:cs="Arial"/>
          <w:sz w:val="18"/>
          <w:szCs w:val="18"/>
        </w:rPr>
        <w:t xml:space="preserve">Other environmental </w:t>
      </w:r>
      <w:del w:id="36" w:author="Author">
        <w:r w:rsidRPr="00881D5B" w:rsidDel="00705A99">
          <w:rPr>
            <w:rFonts w:ascii="Arial" w:hAnsi="Arial" w:cs="Arial"/>
            <w:sz w:val="18"/>
            <w:szCs w:val="18"/>
          </w:rPr>
          <w:delText>restrictions.</w:delText>
        </w:r>
      </w:del>
      <w:ins w:id="37" w:author="Author">
        <w:r w:rsidR="00705A99">
          <w:rPr>
            <w:rFonts w:ascii="Arial" w:hAnsi="Arial" w:cs="Arial"/>
            <w:sz w:val="18"/>
            <w:szCs w:val="18"/>
          </w:rPr>
          <w:t>concerns</w:t>
        </w:r>
      </w:ins>
    </w:p>
    <w:p w14:paraId="7036E59C" w14:textId="77777777" w:rsidR="00705A99" w:rsidRPr="00477DB4" w:rsidRDefault="00705A99">
      <w:pPr>
        <w:keepNext/>
        <w:widowControl/>
        <w:spacing w:before="100" w:after="100"/>
        <w:ind w:hanging="180"/>
        <w:rPr>
          <w:ins w:id="38" w:author="Author"/>
          <w:rFonts w:ascii="Arial" w:hAnsi="Arial" w:cs="Arial"/>
          <w:sz w:val="18"/>
          <w:szCs w:val="18"/>
        </w:rPr>
        <w:pPrChange w:id="39" w:author="Author">
          <w:pPr>
            <w:keepNext/>
            <w:widowControl/>
            <w:numPr>
              <w:numId w:val="19"/>
            </w:numPr>
            <w:spacing w:before="100" w:after="100"/>
            <w:ind w:left="360" w:hanging="360"/>
          </w:pPr>
        </w:pPrChange>
      </w:pPr>
      <w:ins w:id="40" w:author="Author">
        <w:r w:rsidRPr="00477DB4">
          <w:rPr>
            <w:rFonts w:ascii="Arial" w:hAnsi="Arial" w:cs="Arial"/>
            <w:sz w:val="18"/>
            <w:szCs w:val="18"/>
          </w:rPr>
          <w:t>I understand that if circumstances change which will have an impact on the interdependence of common elements and auxiliaries located within this multi-Generator generating station, and/or the deployment of operating personnel required for Generator and/or station achievement of Claimed Capability, or any other factors that may limit station output that I must notify ISO immediately.</w:t>
        </w:r>
      </w:ins>
    </w:p>
    <w:p w14:paraId="05139553" w14:textId="77777777" w:rsidR="00705A99" w:rsidRPr="00477DB4" w:rsidRDefault="00705A99">
      <w:pPr>
        <w:keepNext/>
        <w:widowControl/>
        <w:spacing w:before="100" w:after="100"/>
        <w:ind w:hanging="180"/>
        <w:rPr>
          <w:ins w:id="41" w:author="Author"/>
          <w:rFonts w:ascii="Arial" w:hAnsi="Arial" w:cs="Arial"/>
          <w:sz w:val="18"/>
          <w:szCs w:val="18"/>
        </w:rPr>
        <w:pPrChange w:id="42" w:author="Author">
          <w:pPr>
            <w:keepNext/>
            <w:widowControl/>
            <w:numPr>
              <w:numId w:val="19"/>
            </w:numPr>
            <w:spacing w:before="100" w:after="100"/>
            <w:ind w:left="360" w:hanging="360"/>
          </w:pPr>
        </w:pPrChange>
      </w:pPr>
      <w:ins w:id="43" w:author="Author">
        <w:r w:rsidRPr="00477DB4">
          <w:rPr>
            <w:rFonts w:ascii="Arial" w:hAnsi="Arial" w:cs="Arial"/>
            <w:sz w:val="18"/>
            <w:szCs w:val="18"/>
          </w:rPr>
          <w:t>I understand that ISO may use its discretion to conduct an additional CCA test, in addition to other CCA tests conducted, if it believes that additional verification of claimed capability is necessary.</w:t>
        </w:r>
      </w:ins>
    </w:p>
    <w:p w14:paraId="5B544A2C" w14:textId="77777777" w:rsidR="00705A99" w:rsidRPr="00257F20" w:rsidRDefault="00705A99">
      <w:pPr>
        <w:spacing w:before="100" w:after="100"/>
        <w:ind w:hanging="180"/>
        <w:rPr>
          <w:ins w:id="44" w:author="Author"/>
          <w:rFonts w:ascii="Arial" w:hAnsi="Arial" w:cs="Arial"/>
          <w:i/>
          <w:sz w:val="18"/>
          <w:szCs w:val="18"/>
        </w:rPr>
        <w:pPrChange w:id="45" w:author="Author">
          <w:pPr>
            <w:numPr>
              <w:numId w:val="19"/>
            </w:numPr>
            <w:spacing w:before="100" w:after="100"/>
            <w:ind w:left="360" w:hanging="360"/>
          </w:pPr>
        </w:pPrChange>
      </w:pPr>
      <w:ins w:id="46" w:author="Author">
        <w:r w:rsidRPr="00257F20">
          <w:rPr>
            <w:rFonts w:ascii="Arial" w:hAnsi="Arial" w:cs="Arial"/>
            <w:i/>
            <w:sz w:val="18"/>
            <w:szCs w:val="18"/>
          </w:rPr>
          <w:t xml:space="preserve">Please provide any additional information relevant to this certification. </w:t>
        </w:r>
      </w:ins>
    </w:p>
    <w:p w14:paraId="4BAE5C97" w14:textId="77777777" w:rsidR="00705A99" w:rsidRPr="00477DB4" w:rsidRDefault="00705A99">
      <w:pPr>
        <w:keepNext/>
        <w:widowControl/>
        <w:spacing w:before="100" w:after="100"/>
        <w:ind w:hanging="180"/>
        <w:rPr>
          <w:ins w:id="47" w:author="Author"/>
          <w:rFonts w:ascii="Arial" w:hAnsi="Arial" w:cs="Arial"/>
          <w:sz w:val="18"/>
          <w:szCs w:val="18"/>
        </w:rPr>
        <w:pPrChange w:id="48" w:author="Author">
          <w:pPr>
            <w:keepNext/>
            <w:widowControl/>
            <w:numPr>
              <w:numId w:val="19"/>
            </w:numPr>
            <w:spacing w:before="100" w:after="100"/>
            <w:ind w:left="360" w:hanging="360"/>
          </w:pPr>
        </w:pPrChange>
      </w:pPr>
      <w:ins w:id="49" w:author="Author">
        <w:r w:rsidRPr="00477DB4">
          <w:rPr>
            <w:rFonts w:ascii="Arial" w:hAnsi="Arial" w:cs="Arial"/>
            <w:sz w:val="18"/>
            <w:szCs w:val="18"/>
          </w:rPr>
          <w:t>Sincerely,</w:t>
        </w:r>
      </w:ins>
    </w:p>
    <w:p w14:paraId="7B22E831" w14:textId="77777777" w:rsidR="00705A99" w:rsidRPr="00477DB4" w:rsidRDefault="00705A99">
      <w:pPr>
        <w:keepNext/>
        <w:widowControl/>
        <w:spacing w:before="100" w:after="100"/>
        <w:ind w:hanging="180"/>
        <w:rPr>
          <w:ins w:id="50" w:author="Author"/>
          <w:rFonts w:ascii="Arial" w:hAnsi="Arial" w:cs="Arial"/>
          <w:sz w:val="18"/>
          <w:szCs w:val="18"/>
        </w:rPr>
        <w:pPrChange w:id="51" w:author="Author">
          <w:pPr>
            <w:keepNext/>
            <w:widowControl/>
            <w:numPr>
              <w:numId w:val="19"/>
            </w:numPr>
            <w:spacing w:before="100" w:after="100"/>
            <w:ind w:left="360" w:hanging="360"/>
          </w:pPr>
        </w:pPrChange>
      </w:pPr>
    </w:p>
    <w:p w14:paraId="053289C1" w14:textId="77777777" w:rsidR="00705A99" w:rsidRPr="00477DB4" w:rsidRDefault="00705A99">
      <w:pPr>
        <w:keepNext/>
        <w:widowControl/>
        <w:spacing w:before="100" w:after="100"/>
        <w:ind w:hanging="180"/>
        <w:rPr>
          <w:ins w:id="52" w:author="Author"/>
          <w:rFonts w:ascii="Arial" w:hAnsi="Arial" w:cs="Arial"/>
          <w:sz w:val="18"/>
          <w:szCs w:val="18"/>
        </w:rPr>
        <w:pPrChange w:id="53" w:author="Author">
          <w:pPr>
            <w:keepNext/>
            <w:widowControl/>
            <w:numPr>
              <w:numId w:val="19"/>
            </w:numPr>
            <w:spacing w:before="100" w:after="100"/>
            <w:ind w:left="360" w:hanging="360"/>
          </w:pPr>
        </w:pPrChange>
      </w:pPr>
      <w:ins w:id="54" w:author="Author">
        <w:r w:rsidRPr="00477DB4">
          <w:rPr>
            <w:rFonts w:ascii="Arial" w:hAnsi="Arial" w:cs="Arial"/>
            <w:sz w:val="18"/>
            <w:szCs w:val="18"/>
          </w:rPr>
          <w:t>Name (please type or print):____________________________________</w:t>
        </w:r>
      </w:ins>
    </w:p>
    <w:p w14:paraId="7EDB5E97" w14:textId="77777777" w:rsidR="00705A99" w:rsidRPr="00477DB4" w:rsidRDefault="00705A99">
      <w:pPr>
        <w:keepNext/>
        <w:widowControl/>
        <w:spacing w:before="100" w:after="100"/>
        <w:ind w:hanging="180"/>
        <w:rPr>
          <w:ins w:id="55" w:author="Author"/>
          <w:rFonts w:ascii="Arial" w:hAnsi="Arial" w:cs="Arial"/>
          <w:sz w:val="18"/>
          <w:szCs w:val="18"/>
        </w:rPr>
        <w:pPrChange w:id="56" w:author="Author">
          <w:pPr>
            <w:keepNext/>
            <w:widowControl/>
            <w:numPr>
              <w:numId w:val="19"/>
            </w:numPr>
            <w:spacing w:before="100" w:after="100"/>
            <w:ind w:left="360" w:hanging="360"/>
          </w:pPr>
        </w:pPrChange>
      </w:pPr>
      <w:ins w:id="57" w:author="Author">
        <w:r w:rsidRPr="00477DB4">
          <w:rPr>
            <w:rFonts w:ascii="Arial" w:hAnsi="Arial" w:cs="Arial"/>
            <w:sz w:val="18"/>
            <w:szCs w:val="18"/>
          </w:rPr>
          <w:t>Title: _________________________________</w:t>
        </w:r>
      </w:ins>
    </w:p>
    <w:p w14:paraId="40C8D0E0" w14:textId="77777777" w:rsidR="00705A99" w:rsidRPr="00477DB4" w:rsidRDefault="00705A99">
      <w:pPr>
        <w:keepNext/>
        <w:widowControl/>
        <w:spacing w:before="100" w:after="100"/>
        <w:ind w:hanging="180"/>
        <w:rPr>
          <w:ins w:id="58" w:author="Author"/>
          <w:rFonts w:ascii="Arial" w:hAnsi="Arial" w:cs="Arial"/>
          <w:sz w:val="18"/>
          <w:szCs w:val="18"/>
        </w:rPr>
        <w:pPrChange w:id="59" w:author="Author">
          <w:pPr>
            <w:keepNext/>
            <w:widowControl/>
            <w:numPr>
              <w:numId w:val="19"/>
            </w:numPr>
            <w:spacing w:before="100" w:after="100"/>
            <w:ind w:left="360" w:hanging="360"/>
          </w:pPr>
        </w:pPrChange>
      </w:pPr>
      <w:ins w:id="60" w:author="Author">
        <w:r w:rsidRPr="00477DB4">
          <w:rPr>
            <w:rFonts w:ascii="Arial" w:hAnsi="Arial" w:cs="Arial"/>
            <w:sz w:val="18"/>
            <w:szCs w:val="18"/>
          </w:rPr>
          <w:t>Date: _________________________________</w:t>
        </w:r>
      </w:ins>
    </w:p>
    <w:p w14:paraId="7301EB54" w14:textId="77777777" w:rsidR="00705A99" w:rsidRPr="00477DB4" w:rsidRDefault="00705A99">
      <w:pPr>
        <w:keepNext/>
        <w:widowControl/>
        <w:spacing w:before="100" w:after="100"/>
        <w:ind w:hanging="180"/>
        <w:rPr>
          <w:ins w:id="61" w:author="Author"/>
          <w:rFonts w:ascii="Arial" w:hAnsi="Arial" w:cs="Arial"/>
          <w:sz w:val="18"/>
          <w:szCs w:val="18"/>
        </w:rPr>
        <w:pPrChange w:id="62" w:author="Author">
          <w:pPr>
            <w:keepNext/>
            <w:widowControl/>
            <w:numPr>
              <w:numId w:val="19"/>
            </w:numPr>
            <w:spacing w:before="100" w:after="100"/>
            <w:ind w:left="360" w:hanging="360"/>
          </w:pPr>
        </w:pPrChange>
      </w:pPr>
      <w:ins w:id="63" w:author="Author">
        <w:r w:rsidRPr="00477DB4">
          <w:rPr>
            <w:rFonts w:ascii="Arial" w:hAnsi="Arial" w:cs="Arial"/>
            <w:sz w:val="18"/>
            <w:szCs w:val="18"/>
          </w:rPr>
          <w:t>Telephone number: ______________________</w:t>
        </w:r>
      </w:ins>
    </w:p>
    <w:p w14:paraId="33870EEA" w14:textId="13C6535B" w:rsidR="00705A99" w:rsidRPr="00881D5B" w:rsidDel="00705A99" w:rsidRDefault="00705A99">
      <w:pPr>
        <w:keepNext/>
        <w:widowControl/>
        <w:spacing w:before="100" w:after="100"/>
        <w:ind w:hanging="180"/>
        <w:rPr>
          <w:del w:id="64" w:author="Author"/>
          <w:rFonts w:ascii="Arial" w:hAnsi="Arial" w:cs="Arial"/>
          <w:sz w:val="18"/>
          <w:szCs w:val="18"/>
        </w:rPr>
        <w:pPrChange w:id="65" w:author="Author">
          <w:pPr>
            <w:widowControl/>
            <w:numPr>
              <w:numId w:val="19"/>
            </w:numPr>
            <w:spacing w:before="100" w:after="100"/>
            <w:ind w:left="720" w:hanging="360"/>
          </w:pPr>
        </w:pPrChange>
      </w:pPr>
    </w:p>
    <w:p w14:paraId="0759DC4A" w14:textId="19EE9450" w:rsidR="00CC3AE2" w:rsidRPr="00881D5B" w:rsidDel="00705A99" w:rsidRDefault="00CC3AE2" w:rsidP="00881D5B">
      <w:pPr>
        <w:keepNext/>
        <w:pageBreakBefore/>
        <w:spacing w:before="100" w:after="100"/>
        <w:rPr>
          <w:del w:id="66" w:author="Author"/>
          <w:rFonts w:ascii="Arial" w:hAnsi="Arial" w:cs="Arial"/>
          <w:sz w:val="18"/>
          <w:szCs w:val="18"/>
        </w:rPr>
      </w:pPr>
      <w:del w:id="67" w:author="Author">
        <w:r w:rsidRPr="00881D5B" w:rsidDel="00705A99">
          <w:rPr>
            <w:rFonts w:ascii="Arial" w:hAnsi="Arial" w:cs="Arial"/>
            <w:sz w:val="18"/>
            <w:szCs w:val="18"/>
          </w:rPr>
          <w:lastRenderedPageBreak/>
          <w:delText>I understand that if circumstances change which will have an impact on the interdependence of common elements and auxiliaries located within this multi-Generator generating station, and/or the deployment of operating personnel required for Generator and/or station achievement of Claimed Capability, or any other factors that may limit station output that I must notify ISO immediately.</w:delText>
        </w:r>
      </w:del>
    </w:p>
    <w:p w14:paraId="1D64ADF8" w14:textId="02B9859E" w:rsidR="00CC3AE2" w:rsidRPr="00881D5B" w:rsidDel="00705A99" w:rsidRDefault="00CC3AE2" w:rsidP="00881D5B">
      <w:pPr>
        <w:spacing w:before="100" w:after="100"/>
        <w:rPr>
          <w:del w:id="68" w:author="Author"/>
          <w:rFonts w:ascii="Arial" w:hAnsi="Arial" w:cs="Arial"/>
          <w:sz w:val="18"/>
          <w:szCs w:val="18"/>
        </w:rPr>
      </w:pPr>
      <w:del w:id="69" w:author="Author">
        <w:r w:rsidRPr="00881D5B" w:rsidDel="00705A99">
          <w:rPr>
            <w:rFonts w:ascii="Arial" w:hAnsi="Arial" w:cs="Arial"/>
            <w:sz w:val="18"/>
            <w:szCs w:val="18"/>
          </w:rPr>
          <w:delText xml:space="preserve">I understand that ISO may use its discretion to conduct an additional CCA test, in addition to other CCA tests conducted, if it believes that additional verification of </w:delText>
        </w:r>
        <w:r w:rsidR="00D03907" w:rsidRPr="00881D5B" w:rsidDel="00705A99">
          <w:rPr>
            <w:rFonts w:ascii="Arial" w:hAnsi="Arial" w:cs="Arial"/>
            <w:sz w:val="18"/>
            <w:szCs w:val="18"/>
          </w:rPr>
          <w:delText>claimed capability is necessary.</w:delText>
        </w:r>
      </w:del>
    </w:p>
    <w:p w14:paraId="3A72C794" w14:textId="3351B21F" w:rsidR="00CC3AE2" w:rsidRPr="00881D5B" w:rsidDel="00705A99" w:rsidRDefault="00CC3AE2" w:rsidP="00881D5B">
      <w:pPr>
        <w:spacing w:before="100" w:after="100"/>
        <w:rPr>
          <w:del w:id="70" w:author="Author"/>
          <w:rFonts w:ascii="Arial" w:hAnsi="Arial" w:cs="Arial"/>
          <w:i/>
          <w:sz w:val="18"/>
          <w:szCs w:val="18"/>
        </w:rPr>
      </w:pPr>
      <w:del w:id="71" w:author="Author">
        <w:r w:rsidRPr="00881D5B" w:rsidDel="00705A99">
          <w:rPr>
            <w:rFonts w:ascii="Arial" w:hAnsi="Arial" w:cs="Arial"/>
            <w:i/>
            <w:sz w:val="18"/>
            <w:szCs w:val="18"/>
          </w:rPr>
          <w:delText xml:space="preserve">Please provide any additional information relevant to this certification. </w:delText>
        </w:r>
      </w:del>
    </w:p>
    <w:p w14:paraId="605F535A" w14:textId="75D12D19" w:rsidR="00CC3AE2" w:rsidRPr="00881D5B" w:rsidDel="00705A99" w:rsidRDefault="00CC3AE2" w:rsidP="00881D5B">
      <w:pPr>
        <w:spacing w:before="100" w:after="100"/>
        <w:ind w:left="3600" w:firstLine="720"/>
        <w:rPr>
          <w:del w:id="72" w:author="Author"/>
          <w:rFonts w:ascii="Arial" w:hAnsi="Arial" w:cs="Arial"/>
          <w:sz w:val="18"/>
          <w:szCs w:val="18"/>
        </w:rPr>
      </w:pPr>
      <w:del w:id="73" w:author="Author">
        <w:r w:rsidRPr="00881D5B" w:rsidDel="00705A99">
          <w:rPr>
            <w:rFonts w:ascii="Arial" w:hAnsi="Arial" w:cs="Arial"/>
            <w:sz w:val="18"/>
            <w:szCs w:val="18"/>
          </w:rPr>
          <w:delText>Sincerely,</w:delText>
        </w:r>
      </w:del>
    </w:p>
    <w:p w14:paraId="440D94B0" w14:textId="74BC2146" w:rsidR="00881D5B" w:rsidRPr="00881D5B" w:rsidDel="00705A99" w:rsidRDefault="00881D5B" w:rsidP="00881D5B">
      <w:pPr>
        <w:spacing w:before="100" w:after="100"/>
        <w:rPr>
          <w:del w:id="74" w:author="Author"/>
          <w:rFonts w:ascii="Arial" w:hAnsi="Arial" w:cs="Arial"/>
          <w:sz w:val="18"/>
          <w:szCs w:val="18"/>
        </w:rPr>
      </w:pPr>
    </w:p>
    <w:p w14:paraId="580DFA7B" w14:textId="7B0C9F31" w:rsidR="00CC3AE2" w:rsidRPr="00881D5B" w:rsidDel="00705A99" w:rsidRDefault="00CC3AE2" w:rsidP="00881D5B">
      <w:pPr>
        <w:spacing w:before="100" w:after="100"/>
        <w:ind w:left="1530"/>
        <w:rPr>
          <w:del w:id="75" w:author="Author"/>
          <w:rFonts w:ascii="Arial" w:hAnsi="Arial" w:cs="Arial"/>
          <w:sz w:val="18"/>
          <w:szCs w:val="18"/>
        </w:rPr>
      </w:pPr>
      <w:del w:id="76" w:author="Author">
        <w:r w:rsidRPr="00881D5B" w:rsidDel="00705A99">
          <w:rPr>
            <w:rFonts w:ascii="Arial" w:hAnsi="Arial" w:cs="Arial"/>
            <w:sz w:val="18"/>
            <w:szCs w:val="18"/>
          </w:rPr>
          <w:delText>Name (please type or print):________________________________</w:delText>
        </w:r>
        <w:r w:rsidR="00881D5B" w:rsidRPr="00881D5B" w:rsidDel="00705A99">
          <w:rPr>
            <w:rFonts w:ascii="Arial" w:hAnsi="Arial" w:cs="Arial"/>
            <w:sz w:val="18"/>
            <w:szCs w:val="18"/>
          </w:rPr>
          <w:delText>____</w:delText>
        </w:r>
      </w:del>
    </w:p>
    <w:p w14:paraId="2B4F12A8" w14:textId="33ECF421" w:rsidR="00CC3AE2" w:rsidRPr="00881D5B" w:rsidDel="00705A99" w:rsidRDefault="00CC3AE2" w:rsidP="00881D5B">
      <w:pPr>
        <w:spacing w:before="100" w:after="100"/>
        <w:ind w:left="2880" w:firstLine="720"/>
        <w:rPr>
          <w:del w:id="77" w:author="Author"/>
          <w:rFonts w:ascii="Arial" w:hAnsi="Arial" w:cs="Arial"/>
          <w:sz w:val="18"/>
          <w:szCs w:val="18"/>
        </w:rPr>
      </w:pPr>
      <w:del w:id="78" w:author="Author">
        <w:r w:rsidRPr="00881D5B" w:rsidDel="00705A99">
          <w:rPr>
            <w:rFonts w:ascii="Arial" w:hAnsi="Arial" w:cs="Arial"/>
            <w:sz w:val="18"/>
            <w:szCs w:val="18"/>
          </w:rPr>
          <w:delText>Title: ________________________________</w:delText>
        </w:r>
        <w:r w:rsidR="00881D5B" w:rsidRPr="00881D5B" w:rsidDel="00705A99">
          <w:rPr>
            <w:rFonts w:ascii="Arial" w:hAnsi="Arial" w:cs="Arial"/>
            <w:sz w:val="18"/>
            <w:szCs w:val="18"/>
          </w:rPr>
          <w:delText>_</w:delText>
        </w:r>
      </w:del>
    </w:p>
    <w:p w14:paraId="138B85EF" w14:textId="1A0F62FC" w:rsidR="00CC3AE2" w:rsidRPr="00881D5B" w:rsidDel="00705A99" w:rsidRDefault="00CC3AE2" w:rsidP="00881D5B">
      <w:pPr>
        <w:spacing w:before="100" w:after="100"/>
        <w:ind w:left="2880" w:firstLine="720"/>
        <w:rPr>
          <w:del w:id="79" w:author="Author"/>
          <w:rFonts w:ascii="Arial" w:hAnsi="Arial" w:cs="Arial"/>
          <w:sz w:val="18"/>
          <w:szCs w:val="18"/>
        </w:rPr>
      </w:pPr>
      <w:del w:id="80" w:author="Author">
        <w:r w:rsidRPr="00881D5B" w:rsidDel="00705A99">
          <w:rPr>
            <w:rFonts w:ascii="Arial" w:hAnsi="Arial" w:cs="Arial"/>
            <w:sz w:val="18"/>
            <w:szCs w:val="18"/>
          </w:rPr>
          <w:delText>Date: ________________________________</w:delText>
        </w:r>
        <w:r w:rsidR="00881D5B" w:rsidRPr="00881D5B" w:rsidDel="00705A99">
          <w:rPr>
            <w:rFonts w:ascii="Arial" w:hAnsi="Arial" w:cs="Arial"/>
            <w:sz w:val="18"/>
            <w:szCs w:val="18"/>
          </w:rPr>
          <w:delText>_</w:delText>
        </w:r>
      </w:del>
    </w:p>
    <w:p w14:paraId="6A9DDF90" w14:textId="069B9AD6" w:rsidR="00CC3AE2" w:rsidRPr="00881D5B" w:rsidDel="00705A99" w:rsidRDefault="00CC3AE2" w:rsidP="00881D5B">
      <w:pPr>
        <w:spacing w:before="100" w:after="100"/>
        <w:ind w:left="2880" w:firstLine="720"/>
        <w:rPr>
          <w:del w:id="81" w:author="Author"/>
          <w:rFonts w:ascii="Arial" w:hAnsi="Arial" w:cs="Arial"/>
          <w:sz w:val="18"/>
          <w:szCs w:val="18"/>
        </w:rPr>
      </w:pPr>
      <w:del w:id="82" w:author="Author">
        <w:r w:rsidRPr="00881D5B" w:rsidDel="00705A99">
          <w:rPr>
            <w:rFonts w:ascii="Arial" w:hAnsi="Arial" w:cs="Arial"/>
            <w:sz w:val="18"/>
            <w:szCs w:val="18"/>
          </w:rPr>
          <w:delText>Telephone number: _____________________</w:delText>
        </w:r>
        <w:r w:rsidR="00881D5B" w:rsidRPr="00881D5B" w:rsidDel="00705A99">
          <w:rPr>
            <w:rFonts w:ascii="Arial" w:hAnsi="Arial" w:cs="Arial"/>
            <w:sz w:val="18"/>
            <w:szCs w:val="18"/>
          </w:rPr>
          <w:delText>_</w:delText>
        </w:r>
      </w:del>
    </w:p>
    <w:p w14:paraId="45968AED" w14:textId="15D3B843" w:rsidR="00CC3AE2" w:rsidRPr="00881D5B" w:rsidDel="00705A99" w:rsidRDefault="00CC3AE2" w:rsidP="00881D5B">
      <w:pPr>
        <w:spacing w:before="100" w:after="100"/>
        <w:ind w:left="2880" w:firstLine="720"/>
        <w:jc w:val="both"/>
        <w:rPr>
          <w:del w:id="83" w:author="Author"/>
          <w:rFonts w:ascii="Arial" w:hAnsi="Arial" w:cs="Arial"/>
          <w:sz w:val="18"/>
          <w:szCs w:val="18"/>
        </w:rPr>
      </w:pPr>
      <w:del w:id="84" w:author="Author">
        <w:r w:rsidRPr="00881D5B" w:rsidDel="00705A99">
          <w:rPr>
            <w:rFonts w:ascii="Arial" w:hAnsi="Arial" w:cs="Arial"/>
            <w:sz w:val="18"/>
            <w:szCs w:val="18"/>
          </w:rPr>
          <w:delText>Email address: _________________________</w:delText>
        </w:r>
      </w:del>
    </w:p>
    <w:p w14:paraId="3B5C8A5A" w14:textId="765095F6" w:rsidR="00CC3AE2" w:rsidRPr="00881D5B" w:rsidDel="00705A99" w:rsidRDefault="00CC3AE2" w:rsidP="00881D5B">
      <w:pPr>
        <w:spacing w:before="100" w:after="100"/>
        <w:rPr>
          <w:del w:id="85" w:author="Author"/>
          <w:rFonts w:ascii="Arial" w:hAnsi="Arial" w:cs="Arial"/>
          <w:sz w:val="18"/>
          <w:szCs w:val="18"/>
        </w:rPr>
      </w:pPr>
    </w:p>
    <w:p w14:paraId="683479E2" w14:textId="68A71116" w:rsidR="00CC3AE2" w:rsidRPr="00881D5B" w:rsidDel="00705A99" w:rsidRDefault="00CC3AE2" w:rsidP="00881D5B">
      <w:pPr>
        <w:pStyle w:val="Heading6"/>
        <w:widowControl/>
        <w:numPr>
          <w:ilvl w:val="3"/>
          <w:numId w:val="20"/>
        </w:numPr>
        <w:tabs>
          <w:tab w:val="clear" w:pos="2520"/>
          <w:tab w:val="clear" w:pos="2880"/>
          <w:tab w:val="num" w:pos="1800"/>
        </w:tabs>
        <w:spacing w:before="100" w:after="100"/>
        <w:ind w:left="1800" w:hanging="360"/>
        <w:rPr>
          <w:del w:id="86" w:author="Author"/>
          <w:rFonts w:ascii="Arial" w:hAnsi="Arial" w:cs="Arial"/>
          <w:sz w:val="18"/>
          <w:szCs w:val="18"/>
        </w:rPr>
      </w:pPr>
      <w:del w:id="87" w:author="Author">
        <w:r w:rsidRPr="00881D5B" w:rsidDel="00705A99">
          <w:rPr>
            <w:rFonts w:ascii="Arial" w:hAnsi="Arial" w:cs="Arial"/>
            <w:sz w:val="18"/>
            <w:szCs w:val="18"/>
          </w:rPr>
          <w:delText>Notarization of Company Officer’s Signature</w:delText>
        </w:r>
      </w:del>
    </w:p>
    <w:p w14:paraId="4034AF1D" w14:textId="6B05B08B" w:rsidR="00CC3AE2" w:rsidRPr="00881D5B" w:rsidDel="00705A99" w:rsidRDefault="00CC3AE2" w:rsidP="00881D5B">
      <w:pPr>
        <w:spacing w:before="100" w:after="100"/>
        <w:ind w:left="720" w:firstLine="720"/>
        <w:rPr>
          <w:del w:id="88" w:author="Author"/>
          <w:rFonts w:ascii="Arial" w:hAnsi="Arial" w:cs="Arial"/>
          <w:sz w:val="18"/>
          <w:szCs w:val="18"/>
        </w:rPr>
      </w:pPr>
      <w:del w:id="89" w:author="Author">
        <w:r w:rsidRPr="00881D5B" w:rsidDel="00705A99">
          <w:rPr>
            <w:rFonts w:ascii="Arial" w:hAnsi="Arial" w:cs="Arial"/>
            <w:sz w:val="18"/>
            <w:szCs w:val="18"/>
          </w:rPr>
          <w:delText>Subscribed and sworn to before me this ______ day of__________, 20</w:delText>
        </w:r>
        <w:r w:rsidR="00224DAC" w:rsidDel="00705A99">
          <w:rPr>
            <w:rFonts w:ascii="Arial" w:hAnsi="Arial" w:cs="Arial"/>
            <w:sz w:val="18"/>
            <w:szCs w:val="18"/>
          </w:rPr>
          <w:delText>2</w:delText>
        </w:r>
        <w:r w:rsidRPr="00881D5B" w:rsidDel="00705A99">
          <w:rPr>
            <w:rFonts w:ascii="Arial" w:hAnsi="Arial" w:cs="Arial"/>
            <w:sz w:val="18"/>
            <w:szCs w:val="18"/>
          </w:rPr>
          <w:delText>__</w:delText>
        </w:r>
      </w:del>
    </w:p>
    <w:p w14:paraId="402EC779" w14:textId="014352FA" w:rsidR="00CC3AE2" w:rsidRPr="00881D5B" w:rsidDel="00705A99" w:rsidRDefault="00CC3AE2" w:rsidP="00EE5E47">
      <w:pPr>
        <w:spacing w:before="200" w:after="100"/>
        <w:ind w:left="5040"/>
        <w:rPr>
          <w:del w:id="90" w:author="Author"/>
          <w:rFonts w:ascii="Arial" w:hAnsi="Arial" w:cs="Arial"/>
          <w:sz w:val="18"/>
          <w:szCs w:val="18"/>
        </w:rPr>
      </w:pPr>
      <w:del w:id="91" w:author="Author">
        <w:r w:rsidRPr="00881D5B" w:rsidDel="00705A99">
          <w:rPr>
            <w:rFonts w:ascii="Arial" w:hAnsi="Arial" w:cs="Arial"/>
            <w:sz w:val="18"/>
            <w:szCs w:val="18"/>
          </w:rPr>
          <w:delText>___________________________________</w:delText>
        </w:r>
      </w:del>
    </w:p>
    <w:p w14:paraId="5DA741ED" w14:textId="4B2159BE" w:rsidR="00CC3AE2" w:rsidRPr="00881D5B" w:rsidDel="00705A99" w:rsidRDefault="00CC3AE2" w:rsidP="00881D5B">
      <w:pPr>
        <w:spacing w:before="100" w:after="100"/>
        <w:ind w:left="5040"/>
        <w:rPr>
          <w:del w:id="92" w:author="Author"/>
          <w:rFonts w:ascii="Arial" w:hAnsi="Arial" w:cs="Arial"/>
          <w:sz w:val="18"/>
          <w:szCs w:val="18"/>
          <w:vertAlign w:val="superscript"/>
        </w:rPr>
      </w:pPr>
      <w:del w:id="93" w:author="Author">
        <w:r w:rsidRPr="00881D5B" w:rsidDel="00705A99">
          <w:rPr>
            <w:rFonts w:ascii="Arial" w:hAnsi="Arial" w:cs="Arial"/>
            <w:sz w:val="18"/>
            <w:szCs w:val="18"/>
            <w:vertAlign w:val="superscript"/>
          </w:rPr>
          <w:delText>Notary Public</w:delText>
        </w:r>
      </w:del>
    </w:p>
    <w:p w14:paraId="7498FA2F" w14:textId="1FB1FA4E" w:rsidR="00CC3AE2" w:rsidRPr="00881D5B" w:rsidDel="00705A99" w:rsidRDefault="00CC3AE2" w:rsidP="00881D5B">
      <w:pPr>
        <w:spacing w:before="100" w:after="100"/>
        <w:ind w:left="5040"/>
        <w:rPr>
          <w:del w:id="94" w:author="Author"/>
          <w:rFonts w:ascii="Arial" w:hAnsi="Arial" w:cs="Arial"/>
          <w:sz w:val="18"/>
          <w:szCs w:val="18"/>
        </w:rPr>
      </w:pPr>
      <w:del w:id="95" w:author="Author">
        <w:r w:rsidRPr="00881D5B" w:rsidDel="00705A99">
          <w:rPr>
            <w:rFonts w:ascii="Arial" w:hAnsi="Arial" w:cs="Arial"/>
            <w:sz w:val="18"/>
            <w:szCs w:val="18"/>
          </w:rPr>
          <w:delText>___________________________________</w:delText>
        </w:r>
      </w:del>
    </w:p>
    <w:p w14:paraId="2BC2DC27" w14:textId="60933806" w:rsidR="00CC3AE2" w:rsidRPr="00881D5B" w:rsidDel="00705A99" w:rsidRDefault="00CC3AE2" w:rsidP="00881D5B">
      <w:pPr>
        <w:spacing w:before="100" w:after="100"/>
        <w:ind w:left="5040"/>
        <w:rPr>
          <w:del w:id="96" w:author="Author"/>
          <w:rFonts w:ascii="Arial" w:hAnsi="Arial" w:cs="Arial"/>
          <w:sz w:val="18"/>
          <w:szCs w:val="18"/>
          <w:vertAlign w:val="superscript"/>
        </w:rPr>
      </w:pPr>
      <w:del w:id="97" w:author="Author">
        <w:r w:rsidRPr="00881D5B" w:rsidDel="00705A99">
          <w:rPr>
            <w:rFonts w:ascii="Arial" w:hAnsi="Arial" w:cs="Arial"/>
            <w:sz w:val="18"/>
            <w:szCs w:val="18"/>
            <w:vertAlign w:val="superscript"/>
          </w:rPr>
          <w:delText>State</w:delText>
        </w:r>
      </w:del>
    </w:p>
    <w:p w14:paraId="6D84A067" w14:textId="4A43D265" w:rsidR="00CC3AE2" w:rsidRPr="00881D5B" w:rsidDel="00705A99" w:rsidRDefault="00CC3AE2" w:rsidP="00881D5B">
      <w:pPr>
        <w:spacing w:before="100" w:after="100"/>
        <w:ind w:left="5040"/>
        <w:rPr>
          <w:del w:id="98" w:author="Author"/>
          <w:rFonts w:ascii="Arial" w:hAnsi="Arial" w:cs="Arial"/>
          <w:sz w:val="18"/>
          <w:szCs w:val="18"/>
        </w:rPr>
      </w:pPr>
      <w:del w:id="99" w:author="Author">
        <w:r w:rsidRPr="00881D5B" w:rsidDel="00705A99">
          <w:rPr>
            <w:rFonts w:ascii="Arial" w:hAnsi="Arial" w:cs="Arial"/>
            <w:sz w:val="18"/>
            <w:szCs w:val="18"/>
          </w:rPr>
          <w:delText>___________________________________</w:delText>
        </w:r>
      </w:del>
    </w:p>
    <w:p w14:paraId="140A8043" w14:textId="2C4B1214" w:rsidR="00CC3AE2" w:rsidRPr="00881D5B" w:rsidDel="00705A99" w:rsidRDefault="00CC3AE2" w:rsidP="00881D5B">
      <w:pPr>
        <w:spacing w:before="100" w:after="100"/>
        <w:ind w:left="5040"/>
        <w:rPr>
          <w:del w:id="100" w:author="Author"/>
          <w:rFonts w:ascii="Arial" w:hAnsi="Arial" w:cs="Arial"/>
          <w:sz w:val="18"/>
          <w:szCs w:val="18"/>
          <w:vertAlign w:val="superscript"/>
        </w:rPr>
      </w:pPr>
      <w:del w:id="101" w:author="Author">
        <w:r w:rsidRPr="00881D5B" w:rsidDel="00705A99">
          <w:rPr>
            <w:rFonts w:ascii="Arial" w:hAnsi="Arial" w:cs="Arial"/>
            <w:sz w:val="18"/>
            <w:szCs w:val="18"/>
            <w:vertAlign w:val="superscript"/>
          </w:rPr>
          <w:delText>My County of Residence</w:delText>
        </w:r>
      </w:del>
    </w:p>
    <w:p w14:paraId="71E752F1" w14:textId="65AB3288" w:rsidR="00CC3AE2" w:rsidRPr="00881D5B" w:rsidDel="00705A99" w:rsidRDefault="00CC3AE2" w:rsidP="00881D5B">
      <w:pPr>
        <w:pStyle w:val="Header"/>
        <w:tabs>
          <w:tab w:val="clear" w:pos="4320"/>
          <w:tab w:val="clear" w:pos="8640"/>
        </w:tabs>
        <w:spacing w:before="100" w:after="100"/>
        <w:ind w:left="5040"/>
        <w:rPr>
          <w:del w:id="102" w:author="Author"/>
          <w:rFonts w:ascii="Arial" w:hAnsi="Arial" w:cs="Arial"/>
          <w:sz w:val="18"/>
          <w:szCs w:val="18"/>
        </w:rPr>
      </w:pPr>
      <w:del w:id="103" w:author="Author">
        <w:r w:rsidRPr="00881D5B" w:rsidDel="00705A99">
          <w:rPr>
            <w:rFonts w:ascii="Arial" w:hAnsi="Arial" w:cs="Arial"/>
            <w:sz w:val="18"/>
            <w:szCs w:val="18"/>
          </w:rPr>
          <w:delText>______________________________</w:delText>
        </w:r>
      </w:del>
    </w:p>
    <w:p w14:paraId="5265E820" w14:textId="73BE720E" w:rsidR="00CC3AE2" w:rsidRPr="00881D5B" w:rsidRDefault="00CC3AE2" w:rsidP="00881D5B">
      <w:pPr>
        <w:spacing w:before="100" w:after="100"/>
        <w:ind w:left="5040"/>
        <w:rPr>
          <w:rFonts w:ascii="Arial" w:hAnsi="Arial" w:cs="Arial"/>
          <w:sz w:val="18"/>
          <w:szCs w:val="18"/>
        </w:rPr>
      </w:pPr>
      <w:del w:id="104" w:author="Author">
        <w:r w:rsidRPr="00881D5B" w:rsidDel="00705A99">
          <w:rPr>
            <w:rFonts w:ascii="Arial" w:hAnsi="Arial" w:cs="Arial"/>
            <w:sz w:val="18"/>
            <w:szCs w:val="18"/>
            <w:vertAlign w:val="superscript"/>
          </w:rPr>
          <w:delText>My Commission Expires</w:delText>
        </w:r>
      </w:del>
    </w:p>
    <w:p w14:paraId="2A870824" w14:textId="77777777" w:rsidR="00881D5B" w:rsidRDefault="00881D5B" w:rsidP="00881D5B">
      <w:pPr>
        <w:rPr>
          <w:rFonts w:ascii="Arial" w:hAnsi="Arial" w:cs="Arial"/>
        </w:rPr>
      </w:pPr>
    </w:p>
    <w:p w14:paraId="195011DD" w14:textId="77777777" w:rsidR="00E7553E" w:rsidRPr="00503375" w:rsidRDefault="00A10D6D" w:rsidP="00503375">
      <w:pPr>
        <w:pStyle w:val="Heading1"/>
        <w:numPr>
          <w:ilvl w:val="0"/>
          <w:numId w:val="6"/>
        </w:numPr>
        <w:tabs>
          <w:tab w:val="clear" w:pos="720"/>
          <w:tab w:val="left" w:pos="360"/>
        </w:tabs>
        <w:spacing w:before="240" w:after="160"/>
        <w:ind w:left="360" w:hanging="360"/>
        <w:rPr>
          <w:rFonts w:ascii="Arial" w:hAnsi="Arial" w:cs="Arial"/>
          <w:caps w:val="0"/>
          <w:szCs w:val="24"/>
        </w:rPr>
      </w:pPr>
      <w:r>
        <w:rPr>
          <w:rFonts w:ascii="Arial" w:hAnsi="Arial" w:cs="Arial"/>
        </w:rPr>
        <w:br w:type="page"/>
      </w:r>
      <w:bookmarkStart w:id="105" w:name="_Toc361658267"/>
      <w:r w:rsidR="00503375" w:rsidRPr="00503375">
        <w:rPr>
          <w:rFonts w:ascii="Arial" w:hAnsi="Arial" w:cs="Arial"/>
          <w:caps w:val="0"/>
          <w:szCs w:val="24"/>
        </w:rPr>
        <w:lastRenderedPageBreak/>
        <w:t>OP-23 APPENDIX E REVISION HISTORY</w:t>
      </w:r>
      <w:bookmarkEnd w:id="5"/>
      <w:bookmarkEnd w:id="6"/>
      <w:bookmarkEnd w:id="105"/>
    </w:p>
    <w:tbl>
      <w:tblPr>
        <w:tblW w:w="9644"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
      <w:tblGrid>
        <w:gridCol w:w="1042"/>
        <w:gridCol w:w="990"/>
        <w:gridCol w:w="7612"/>
      </w:tblGrid>
      <w:tr w:rsidR="00E7553E" w:rsidRPr="001B4030" w14:paraId="1EC03AF1" w14:textId="77777777" w:rsidTr="00CC3F1E">
        <w:trPr>
          <w:cantSplit/>
          <w:tblHeader/>
          <w:jc w:val="center"/>
        </w:trPr>
        <w:tc>
          <w:tcPr>
            <w:tcW w:w="1042" w:type="dxa"/>
            <w:tcBorders>
              <w:top w:val="single" w:sz="12" w:space="0" w:color="auto"/>
              <w:left w:val="single" w:sz="12" w:space="0" w:color="auto"/>
              <w:bottom w:val="single" w:sz="12" w:space="0" w:color="auto"/>
              <w:right w:val="single" w:sz="12" w:space="0" w:color="auto"/>
            </w:tcBorders>
            <w:shd w:val="clear" w:color="auto" w:fill="D9D9D9"/>
          </w:tcPr>
          <w:p w14:paraId="2FCA1B63" w14:textId="77777777" w:rsidR="00E7553E" w:rsidRPr="001B4030" w:rsidRDefault="00E7553E" w:rsidP="001B4030">
            <w:pPr>
              <w:pStyle w:val="TableText"/>
              <w:spacing w:before="100" w:after="100"/>
              <w:rPr>
                <w:rFonts w:ascii="Arial" w:hAnsi="Arial" w:cs="Arial"/>
                <w:b/>
                <w:sz w:val="18"/>
                <w:szCs w:val="18"/>
              </w:rPr>
            </w:pPr>
            <w:r w:rsidRPr="001B4030">
              <w:rPr>
                <w:rFonts w:ascii="Arial" w:hAnsi="Arial" w:cs="Arial"/>
                <w:b/>
                <w:sz w:val="18"/>
                <w:szCs w:val="18"/>
              </w:rPr>
              <w:t>Rev. No.</w:t>
            </w:r>
          </w:p>
        </w:tc>
        <w:tc>
          <w:tcPr>
            <w:tcW w:w="990" w:type="dxa"/>
            <w:tcBorders>
              <w:top w:val="single" w:sz="12" w:space="0" w:color="auto"/>
              <w:left w:val="single" w:sz="12" w:space="0" w:color="auto"/>
              <w:bottom w:val="single" w:sz="12" w:space="0" w:color="auto"/>
              <w:right w:val="single" w:sz="12" w:space="0" w:color="auto"/>
            </w:tcBorders>
            <w:shd w:val="clear" w:color="auto" w:fill="D9D9D9"/>
          </w:tcPr>
          <w:p w14:paraId="77895F1B" w14:textId="77777777" w:rsidR="00E7553E" w:rsidRPr="001B4030" w:rsidRDefault="00E7553E" w:rsidP="001B4030">
            <w:pPr>
              <w:pStyle w:val="TableText"/>
              <w:spacing w:before="100" w:after="100"/>
              <w:rPr>
                <w:rFonts w:ascii="Arial" w:hAnsi="Arial" w:cs="Arial"/>
                <w:b/>
                <w:sz w:val="18"/>
                <w:szCs w:val="18"/>
              </w:rPr>
            </w:pPr>
            <w:r w:rsidRPr="001B4030">
              <w:rPr>
                <w:rFonts w:ascii="Arial" w:hAnsi="Arial" w:cs="Arial"/>
                <w:b/>
                <w:sz w:val="18"/>
                <w:szCs w:val="18"/>
              </w:rPr>
              <w:t>Date</w:t>
            </w:r>
          </w:p>
        </w:tc>
        <w:tc>
          <w:tcPr>
            <w:tcW w:w="7612" w:type="dxa"/>
            <w:tcBorders>
              <w:top w:val="single" w:sz="12" w:space="0" w:color="auto"/>
              <w:left w:val="single" w:sz="12" w:space="0" w:color="auto"/>
              <w:bottom w:val="single" w:sz="12" w:space="0" w:color="auto"/>
              <w:right w:val="single" w:sz="12" w:space="0" w:color="auto"/>
            </w:tcBorders>
            <w:shd w:val="clear" w:color="auto" w:fill="D9D9D9"/>
          </w:tcPr>
          <w:p w14:paraId="6C128D36" w14:textId="77777777" w:rsidR="00E7553E" w:rsidRPr="001B4030" w:rsidRDefault="00E7553E" w:rsidP="001B4030">
            <w:pPr>
              <w:pStyle w:val="TableText"/>
              <w:spacing w:before="100" w:after="100"/>
              <w:rPr>
                <w:rFonts w:ascii="Arial" w:hAnsi="Arial" w:cs="Arial"/>
                <w:b/>
                <w:sz w:val="18"/>
                <w:szCs w:val="18"/>
              </w:rPr>
            </w:pPr>
            <w:r w:rsidRPr="001B4030">
              <w:rPr>
                <w:rFonts w:ascii="Arial" w:hAnsi="Arial" w:cs="Arial"/>
                <w:b/>
                <w:sz w:val="18"/>
                <w:szCs w:val="18"/>
              </w:rPr>
              <w:t>Reason</w:t>
            </w:r>
          </w:p>
        </w:tc>
      </w:tr>
      <w:tr w:rsidR="00E7553E" w:rsidRPr="001B4030" w14:paraId="42F17099" w14:textId="77777777" w:rsidTr="00CC3F1E">
        <w:trPr>
          <w:cantSplit/>
          <w:jc w:val="center"/>
        </w:trPr>
        <w:tc>
          <w:tcPr>
            <w:tcW w:w="1042" w:type="dxa"/>
            <w:tcBorders>
              <w:top w:val="single" w:sz="12" w:space="0" w:color="auto"/>
            </w:tcBorders>
          </w:tcPr>
          <w:p w14:paraId="4FA1FFCC" w14:textId="77777777" w:rsidR="00E7553E" w:rsidRPr="001B4030" w:rsidRDefault="00CC5906">
            <w:pPr>
              <w:pStyle w:val="TableText"/>
              <w:rPr>
                <w:rFonts w:ascii="Arial" w:hAnsi="Arial" w:cs="Arial"/>
                <w:sz w:val="18"/>
                <w:szCs w:val="18"/>
              </w:rPr>
            </w:pPr>
            <w:r w:rsidRPr="001B4030">
              <w:rPr>
                <w:rFonts w:ascii="Arial" w:hAnsi="Arial" w:cs="Arial"/>
                <w:sz w:val="18"/>
                <w:szCs w:val="18"/>
              </w:rPr>
              <w:t>Rev 0</w:t>
            </w:r>
          </w:p>
        </w:tc>
        <w:tc>
          <w:tcPr>
            <w:tcW w:w="990" w:type="dxa"/>
            <w:tcBorders>
              <w:top w:val="single" w:sz="12" w:space="0" w:color="auto"/>
            </w:tcBorders>
          </w:tcPr>
          <w:p w14:paraId="14DF238E" w14:textId="77777777" w:rsidR="00E7553E" w:rsidRPr="001B4030" w:rsidRDefault="0080169D">
            <w:pPr>
              <w:pStyle w:val="TableText"/>
              <w:rPr>
                <w:rFonts w:ascii="Arial" w:hAnsi="Arial" w:cs="Arial"/>
                <w:sz w:val="18"/>
                <w:szCs w:val="18"/>
              </w:rPr>
            </w:pPr>
            <w:r>
              <w:rPr>
                <w:rFonts w:ascii="Arial" w:hAnsi="Arial" w:cs="Arial"/>
                <w:sz w:val="18"/>
                <w:szCs w:val="18"/>
              </w:rPr>
              <w:t>09/01/13</w:t>
            </w:r>
          </w:p>
        </w:tc>
        <w:tc>
          <w:tcPr>
            <w:tcW w:w="7612" w:type="dxa"/>
            <w:tcBorders>
              <w:top w:val="single" w:sz="12" w:space="0" w:color="auto"/>
            </w:tcBorders>
          </w:tcPr>
          <w:p w14:paraId="4F63CE62" w14:textId="77777777" w:rsidR="00E7553E" w:rsidRPr="001B4030" w:rsidRDefault="001B4030" w:rsidP="00EE5E47">
            <w:pPr>
              <w:pStyle w:val="TableText"/>
              <w:jc w:val="left"/>
              <w:rPr>
                <w:rFonts w:ascii="Arial" w:hAnsi="Arial" w:cs="Arial"/>
                <w:sz w:val="18"/>
                <w:szCs w:val="18"/>
              </w:rPr>
            </w:pPr>
            <w:r>
              <w:rPr>
                <w:rFonts w:ascii="Arial" w:hAnsi="Arial" w:cs="Arial"/>
                <w:sz w:val="18"/>
                <w:szCs w:val="18"/>
              </w:rPr>
              <w:t>Initial</w:t>
            </w:r>
            <w:r w:rsidR="00CC5906" w:rsidRPr="001B4030">
              <w:rPr>
                <w:rFonts w:ascii="Arial" w:hAnsi="Arial" w:cs="Arial"/>
                <w:sz w:val="18"/>
                <w:szCs w:val="18"/>
              </w:rPr>
              <w:t xml:space="preserve"> </w:t>
            </w:r>
            <w:r w:rsidR="00EE5E47">
              <w:rPr>
                <w:rFonts w:ascii="Arial" w:hAnsi="Arial" w:cs="Arial"/>
                <w:sz w:val="18"/>
                <w:szCs w:val="18"/>
              </w:rPr>
              <w:t>version</w:t>
            </w:r>
          </w:p>
        </w:tc>
      </w:tr>
      <w:tr w:rsidR="00360CDF" w:rsidRPr="001B4030" w14:paraId="114A5874" w14:textId="77777777" w:rsidTr="00CC3F1E">
        <w:trPr>
          <w:cantSplit/>
          <w:jc w:val="center"/>
        </w:trPr>
        <w:tc>
          <w:tcPr>
            <w:tcW w:w="1042" w:type="dxa"/>
          </w:tcPr>
          <w:p w14:paraId="4379861B" w14:textId="77777777" w:rsidR="00360CDF" w:rsidRPr="001B4030" w:rsidRDefault="00360CDF">
            <w:pPr>
              <w:pStyle w:val="TableText"/>
              <w:rPr>
                <w:rFonts w:ascii="Arial" w:hAnsi="Arial" w:cs="Arial"/>
                <w:sz w:val="18"/>
                <w:szCs w:val="18"/>
              </w:rPr>
            </w:pPr>
            <w:r>
              <w:rPr>
                <w:rFonts w:ascii="Arial" w:hAnsi="Arial" w:cs="Arial"/>
                <w:sz w:val="18"/>
                <w:szCs w:val="18"/>
              </w:rPr>
              <w:t>Rev 0.1</w:t>
            </w:r>
          </w:p>
        </w:tc>
        <w:tc>
          <w:tcPr>
            <w:tcW w:w="990" w:type="dxa"/>
          </w:tcPr>
          <w:p w14:paraId="281AA28F" w14:textId="77777777" w:rsidR="00360CDF" w:rsidRPr="001B4030" w:rsidRDefault="001C1DD9">
            <w:pPr>
              <w:pStyle w:val="TableText"/>
              <w:rPr>
                <w:rFonts w:ascii="Arial" w:hAnsi="Arial" w:cs="Arial"/>
                <w:sz w:val="18"/>
                <w:szCs w:val="18"/>
              </w:rPr>
            </w:pPr>
            <w:r>
              <w:rPr>
                <w:rFonts w:ascii="Arial" w:hAnsi="Arial" w:cs="Arial"/>
                <w:sz w:val="18"/>
                <w:szCs w:val="18"/>
              </w:rPr>
              <w:t>07/06/15</w:t>
            </w:r>
          </w:p>
        </w:tc>
        <w:tc>
          <w:tcPr>
            <w:tcW w:w="7612" w:type="dxa"/>
          </w:tcPr>
          <w:p w14:paraId="20DB1F3E" w14:textId="77777777" w:rsidR="00360CDF" w:rsidRPr="001B4030" w:rsidRDefault="00360CDF" w:rsidP="001B4030">
            <w:pPr>
              <w:pStyle w:val="TableText"/>
              <w:jc w:val="left"/>
              <w:rPr>
                <w:rFonts w:ascii="Arial" w:hAnsi="Arial" w:cs="Arial"/>
                <w:sz w:val="18"/>
                <w:szCs w:val="18"/>
              </w:rPr>
            </w:pPr>
            <w:r>
              <w:rPr>
                <w:rFonts w:ascii="Arial" w:hAnsi="Arial" w:cs="Arial"/>
                <w:sz w:val="18"/>
                <w:szCs w:val="18"/>
              </w:rPr>
              <w:t>Periodic review performed requiring no changes;</w:t>
            </w:r>
          </w:p>
        </w:tc>
      </w:tr>
      <w:tr w:rsidR="00DB0802" w:rsidRPr="001B4030" w14:paraId="58C1B231" w14:textId="77777777" w:rsidTr="00CC3F1E">
        <w:trPr>
          <w:cantSplit/>
          <w:jc w:val="center"/>
        </w:trPr>
        <w:tc>
          <w:tcPr>
            <w:tcW w:w="1042" w:type="dxa"/>
          </w:tcPr>
          <w:p w14:paraId="6C302631" w14:textId="77777777" w:rsidR="00DB0802" w:rsidRPr="001B4030" w:rsidRDefault="00DB0802">
            <w:pPr>
              <w:pStyle w:val="TableText"/>
              <w:rPr>
                <w:rFonts w:ascii="Arial" w:hAnsi="Arial" w:cs="Arial"/>
                <w:sz w:val="18"/>
                <w:szCs w:val="18"/>
              </w:rPr>
            </w:pPr>
            <w:r>
              <w:rPr>
                <w:rFonts w:ascii="Arial" w:hAnsi="Arial" w:cs="Arial"/>
                <w:sz w:val="18"/>
                <w:szCs w:val="18"/>
              </w:rPr>
              <w:t>Rev 0.2</w:t>
            </w:r>
          </w:p>
        </w:tc>
        <w:tc>
          <w:tcPr>
            <w:tcW w:w="990" w:type="dxa"/>
          </w:tcPr>
          <w:p w14:paraId="0E360DA8" w14:textId="09C7DC2C" w:rsidR="00DB0802" w:rsidRPr="001B4030" w:rsidRDefault="009B2E55">
            <w:pPr>
              <w:pStyle w:val="TableText"/>
              <w:rPr>
                <w:rFonts w:ascii="Arial" w:hAnsi="Arial" w:cs="Arial"/>
                <w:sz w:val="18"/>
                <w:szCs w:val="18"/>
              </w:rPr>
            </w:pPr>
            <w:r>
              <w:rPr>
                <w:rFonts w:ascii="Arial" w:hAnsi="Arial" w:cs="Arial"/>
                <w:sz w:val="18"/>
                <w:szCs w:val="18"/>
              </w:rPr>
              <w:t>04/18/17</w:t>
            </w:r>
          </w:p>
        </w:tc>
        <w:tc>
          <w:tcPr>
            <w:tcW w:w="7612" w:type="dxa"/>
          </w:tcPr>
          <w:p w14:paraId="4AB69011" w14:textId="77777777" w:rsidR="00DB0802" w:rsidRPr="001B4030" w:rsidRDefault="00DB0802" w:rsidP="001B4030">
            <w:pPr>
              <w:pStyle w:val="TableText"/>
              <w:jc w:val="left"/>
              <w:rPr>
                <w:rFonts w:ascii="Arial" w:hAnsi="Arial" w:cs="Arial"/>
                <w:sz w:val="18"/>
                <w:szCs w:val="18"/>
              </w:rPr>
            </w:pPr>
            <w:r>
              <w:rPr>
                <w:rFonts w:ascii="Arial" w:hAnsi="Arial" w:cs="Arial"/>
                <w:sz w:val="18"/>
                <w:szCs w:val="18"/>
              </w:rPr>
              <w:t>Periodic review performed</w:t>
            </w:r>
            <w:r w:rsidRPr="00E13AA7">
              <w:rPr>
                <w:rFonts w:ascii="Arial" w:hAnsi="Arial" w:cs="Arial"/>
                <w:sz w:val="18"/>
                <w:szCs w:val="18"/>
              </w:rPr>
              <w:t xml:space="preserve"> </w:t>
            </w:r>
            <w:r>
              <w:rPr>
                <w:rFonts w:ascii="Arial" w:hAnsi="Arial" w:cs="Arial"/>
                <w:sz w:val="18"/>
                <w:szCs w:val="18"/>
              </w:rPr>
              <w:t>by procedure owner requiring no changes;</w:t>
            </w:r>
            <w:r>
              <w:rPr>
                <w:rFonts w:ascii="Arial" w:hAnsi="Arial" w:cs="Arial"/>
                <w:sz w:val="18"/>
                <w:szCs w:val="18"/>
              </w:rPr>
              <w:br/>
            </w:r>
            <w:r w:rsidRPr="00E13AA7">
              <w:rPr>
                <w:rFonts w:ascii="Arial" w:hAnsi="Arial" w:cs="Arial"/>
                <w:sz w:val="18"/>
                <w:szCs w:val="18"/>
              </w:rPr>
              <w:t xml:space="preserve">Added required corporate document identity to all </w:t>
            </w:r>
            <w:r>
              <w:rPr>
                <w:rFonts w:ascii="Arial" w:hAnsi="Arial" w:cs="Arial"/>
                <w:sz w:val="18"/>
                <w:szCs w:val="18"/>
              </w:rPr>
              <w:t>page f</w:t>
            </w:r>
            <w:r w:rsidRPr="00E13AA7">
              <w:rPr>
                <w:rFonts w:ascii="Arial" w:hAnsi="Arial" w:cs="Arial"/>
                <w:sz w:val="18"/>
                <w:szCs w:val="18"/>
              </w:rPr>
              <w:t>ooters;</w:t>
            </w:r>
          </w:p>
        </w:tc>
      </w:tr>
      <w:tr w:rsidR="00123AB2" w:rsidRPr="001B4030" w14:paraId="152319FF" w14:textId="77777777" w:rsidTr="00CC3F1E">
        <w:trPr>
          <w:cantSplit/>
          <w:jc w:val="center"/>
        </w:trPr>
        <w:tc>
          <w:tcPr>
            <w:tcW w:w="1042" w:type="dxa"/>
          </w:tcPr>
          <w:p w14:paraId="2A61936C" w14:textId="2CE96FF2" w:rsidR="00123AB2" w:rsidRPr="001B4030" w:rsidRDefault="00123AB2" w:rsidP="00123AB2">
            <w:pPr>
              <w:pStyle w:val="TableText"/>
              <w:rPr>
                <w:rFonts w:ascii="Arial" w:hAnsi="Arial" w:cs="Arial"/>
                <w:sz w:val="18"/>
                <w:szCs w:val="18"/>
              </w:rPr>
            </w:pPr>
            <w:r>
              <w:rPr>
                <w:rFonts w:ascii="Arial" w:hAnsi="Arial" w:cs="Arial"/>
                <w:sz w:val="18"/>
                <w:szCs w:val="18"/>
              </w:rPr>
              <w:t>Rev 0.3</w:t>
            </w:r>
          </w:p>
        </w:tc>
        <w:tc>
          <w:tcPr>
            <w:tcW w:w="990" w:type="dxa"/>
          </w:tcPr>
          <w:p w14:paraId="7C615ACA" w14:textId="77780539" w:rsidR="00123AB2" w:rsidRPr="001B4030" w:rsidRDefault="00AC5821" w:rsidP="00123AB2">
            <w:pPr>
              <w:pStyle w:val="TableText"/>
              <w:rPr>
                <w:rFonts w:ascii="Arial" w:hAnsi="Arial" w:cs="Arial"/>
                <w:sz w:val="18"/>
                <w:szCs w:val="18"/>
              </w:rPr>
            </w:pPr>
            <w:r>
              <w:rPr>
                <w:rFonts w:ascii="Arial" w:hAnsi="Arial" w:cs="Arial"/>
                <w:sz w:val="18"/>
                <w:szCs w:val="18"/>
              </w:rPr>
              <w:t>01/09/19</w:t>
            </w:r>
          </w:p>
        </w:tc>
        <w:tc>
          <w:tcPr>
            <w:tcW w:w="7612" w:type="dxa"/>
          </w:tcPr>
          <w:p w14:paraId="3DE4FF4E" w14:textId="5EBA5205" w:rsidR="00123AB2" w:rsidRPr="001B4030" w:rsidRDefault="00123AB2" w:rsidP="00123AB2">
            <w:pPr>
              <w:pStyle w:val="TableText"/>
              <w:jc w:val="left"/>
              <w:rPr>
                <w:rFonts w:ascii="Arial" w:hAnsi="Arial" w:cs="Arial"/>
                <w:sz w:val="18"/>
                <w:szCs w:val="18"/>
              </w:rPr>
            </w:pPr>
            <w:r>
              <w:rPr>
                <w:rFonts w:ascii="Arial" w:hAnsi="Arial" w:cs="Arial"/>
                <w:sz w:val="18"/>
                <w:szCs w:val="18"/>
              </w:rPr>
              <w:t>Periodic review performed</w:t>
            </w:r>
            <w:r w:rsidRPr="00E13AA7">
              <w:rPr>
                <w:rFonts w:ascii="Arial" w:hAnsi="Arial" w:cs="Arial"/>
                <w:sz w:val="18"/>
                <w:szCs w:val="18"/>
              </w:rPr>
              <w:t xml:space="preserve"> </w:t>
            </w:r>
            <w:r>
              <w:rPr>
                <w:rFonts w:ascii="Arial" w:hAnsi="Arial" w:cs="Arial"/>
                <w:sz w:val="18"/>
                <w:szCs w:val="18"/>
              </w:rPr>
              <w:t>by procedure owner requiring no changes;</w:t>
            </w:r>
            <w:r>
              <w:rPr>
                <w:rFonts w:ascii="Arial" w:hAnsi="Arial" w:cs="Arial"/>
                <w:sz w:val="18"/>
                <w:szCs w:val="18"/>
              </w:rPr>
              <w:br/>
              <w:t>Made administrative changes required to publish a Minor Revision;</w:t>
            </w:r>
          </w:p>
        </w:tc>
      </w:tr>
      <w:tr w:rsidR="00CC3F1E" w:rsidRPr="001B4030" w14:paraId="572A9C38" w14:textId="77777777" w:rsidTr="00CC3F1E">
        <w:trPr>
          <w:cantSplit/>
          <w:jc w:val="center"/>
        </w:trPr>
        <w:tc>
          <w:tcPr>
            <w:tcW w:w="1042" w:type="dxa"/>
          </w:tcPr>
          <w:p w14:paraId="19DDEFB9" w14:textId="4C5E0EA8" w:rsidR="00CC3F1E" w:rsidRPr="001B4030" w:rsidRDefault="00CC3F1E" w:rsidP="00CC3F1E">
            <w:pPr>
              <w:pStyle w:val="TableText"/>
              <w:rPr>
                <w:rFonts w:ascii="Arial" w:hAnsi="Arial" w:cs="Arial"/>
                <w:sz w:val="18"/>
                <w:szCs w:val="18"/>
              </w:rPr>
            </w:pPr>
            <w:r>
              <w:rPr>
                <w:rFonts w:ascii="Arial" w:hAnsi="Arial" w:cs="Arial"/>
                <w:sz w:val="18"/>
                <w:szCs w:val="18"/>
              </w:rPr>
              <w:t>Rev 0.4</w:t>
            </w:r>
          </w:p>
        </w:tc>
        <w:tc>
          <w:tcPr>
            <w:tcW w:w="990" w:type="dxa"/>
          </w:tcPr>
          <w:p w14:paraId="72425196" w14:textId="3B12CF9B" w:rsidR="00CC3F1E" w:rsidRPr="001B4030" w:rsidRDefault="00224DAC" w:rsidP="00CC3F1E">
            <w:pPr>
              <w:pStyle w:val="TableText"/>
              <w:rPr>
                <w:rFonts w:ascii="Arial" w:hAnsi="Arial" w:cs="Arial"/>
                <w:sz w:val="18"/>
                <w:szCs w:val="18"/>
              </w:rPr>
            </w:pPr>
            <w:r>
              <w:rPr>
                <w:rFonts w:ascii="Arial" w:hAnsi="Arial" w:cs="Arial"/>
                <w:sz w:val="18"/>
                <w:szCs w:val="18"/>
              </w:rPr>
              <w:t>12/14/20</w:t>
            </w:r>
          </w:p>
        </w:tc>
        <w:tc>
          <w:tcPr>
            <w:tcW w:w="7612" w:type="dxa"/>
          </w:tcPr>
          <w:p w14:paraId="7540EF56" w14:textId="76D3108B" w:rsidR="00CC3F1E" w:rsidRPr="001B4030" w:rsidRDefault="00CC3F1E" w:rsidP="00CC3F1E">
            <w:pPr>
              <w:pStyle w:val="TableText"/>
              <w:jc w:val="left"/>
              <w:rPr>
                <w:rFonts w:ascii="Arial" w:hAnsi="Arial" w:cs="Arial"/>
                <w:sz w:val="18"/>
                <w:szCs w:val="18"/>
              </w:rPr>
            </w:pPr>
            <w:r>
              <w:rPr>
                <w:rFonts w:ascii="Arial" w:hAnsi="Arial" w:cs="Arial"/>
                <w:sz w:val="18"/>
                <w:szCs w:val="18"/>
              </w:rPr>
              <w:t>Periodic review performed</w:t>
            </w:r>
            <w:r w:rsidRPr="00E13AA7">
              <w:rPr>
                <w:rFonts w:ascii="Arial" w:hAnsi="Arial" w:cs="Arial"/>
                <w:sz w:val="18"/>
                <w:szCs w:val="18"/>
              </w:rPr>
              <w:t xml:space="preserve"> </w:t>
            </w:r>
            <w:r>
              <w:rPr>
                <w:rFonts w:ascii="Arial" w:hAnsi="Arial" w:cs="Arial"/>
                <w:sz w:val="18"/>
                <w:szCs w:val="18"/>
              </w:rPr>
              <w:t>by procedure owner requiring no changes;</w:t>
            </w:r>
            <w:r>
              <w:rPr>
                <w:rFonts w:ascii="Arial" w:hAnsi="Arial" w:cs="Arial"/>
                <w:sz w:val="18"/>
                <w:szCs w:val="18"/>
              </w:rPr>
              <w:br/>
              <w:t>Made administrative changes required to publish a Minor Revision;</w:t>
            </w:r>
          </w:p>
        </w:tc>
      </w:tr>
      <w:tr w:rsidR="00B11DA7" w:rsidRPr="001B4030" w14:paraId="6E113DE7" w14:textId="77777777" w:rsidTr="00CC3F1E">
        <w:trPr>
          <w:cantSplit/>
          <w:jc w:val="center"/>
        </w:trPr>
        <w:tc>
          <w:tcPr>
            <w:tcW w:w="1042" w:type="dxa"/>
          </w:tcPr>
          <w:p w14:paraId="07B9F3E9" w14:textId="73563642" w:rsidR="00B11DA7" w:rsidRPr="001B4030" w:rsidRDefault="00B11DA7" w:rsidP="00B11DA7">
            <w:pPr>
              <w:pStyle w:val="TableText"/>
              <w:rPr>
                <w:rFonts w:ascii="Arial" w:hAnsi="Arial" w:cs="Arial"/>
                <w:sz w:val="18"/>
                <w:szCs w:val="18"/>
              </w:rPr>
            </w:pPr>
            <w:r>
              <w:rPr>
                <w:rFonts w:ascii="Arial" w:hAnsi="Arial" w:cs="Arial"/>
                <w:sz w:val="18"/>
                <w:szCs w:val="18"/>
              </w:rPr>
              <w:t>Rev 0.5</w:t>
            </w:r>
          </w:p>
        </w:tc>
        <w:tc>
          <w:tcPr>
            <w:tcW w:w="990" w:type="dxa"/>
          </w:tcPr>
          <w:p w14:paraId="03CEEF9D" w14:textId="0596A3E8" w:rsidR="00B11DA7" w:rsidRPr="001B4030" w:rsidRDefault="005C50CC" w:rsidP="005C50CC">
            <w:pPr>
              <w:pStyle w:val="TableText"/>
              <w:rPr>
                <w:rFonts w:ascii="Arial" w:hAnsi="Arial" w:cs="Arial"/>
                <w:sz w:val="18"/>
                <w:szCs w:val="18"/>
              </w:rPr>
            </w:pPr>
            <w:r>
              <w:rPr>
                <w:rFonts w:ascii="Arial" w:hAnsi="Arial" w:cs="Arial"/>
                <w:sz w:val="18"/>
                <w:szCs w:val="18"/>
              </w:rPr>
              <w:t>10/12/22</w:t>
            </w:r>
          </w:p>
        </w:tc>
        <w:tc>
          <w:tcPr>
            <w:tcW w:w="7612" w:type="dxa"/>
          </w:tcPr>
          <w:p w14:paraId="34CB15D4" w14:textId="619674CA" w:rsidR="00B11DA7" w:rsidRPr="001B4030" w:rsidRDefault="00B11DA7" w:rsidP="000B28B0">
            <w:pPr>
              <w:pStyle w:val="TableText"/>
              <w:jc w:val="left"/>
              <w:rPr>
                <w:rFonts w:ascii="Arial" w:hAnsi="Arial" w:cs="Arial"/>
                <w:sz w:val="18"/>
                <w:szCs w:val="18"/>
              </w:rPr>
            </w:pPr>
            <w:r>
              <w:rPr>
                <w:rFonts w:ascii="Arial" w:hAnsi="Arial" w:cs="Arial"/>
                <w:sz w:val="18"/>
                <w:szCs w:val="18"/>
              </w:rPr>
              <w:t>Periodic review performed</w:t>
            </w:r>
            <w:r w:rsidRPr="00E13AA7">
              <w:rPr>
                <w:rFonts w:ascii="Arial" w:hAnsi="Arial" w:cs="Arial"/>
                <w:sz w:val="18"/>
                <w:szCs w:val="18"/>
              </w:rPr>
              <w:t xml:space="preserve"> </w:t>
            </w:r>
            <w:r>
              <w:rPr>
                <w:rFonts w:ascii="Arial" w:hAnsi="Arial" w:cs="Arial"/>
                <w:sz w:val="18"/>
                <w:szCs w:val="18"/>
              </w:rPr>
              <w:t xml:space="preserve">by procedure owner requiring no </w:t>
            </w:r>
            <w:r w:rsidR="009300F5">
              <w:rPr>
                <w:rFonts w:ascii="Arial" w:hAnsi="Arial" w:cs="Arial"/>
                <w:sz w:val="18"/>
                <w:szCs w:val="18"/>
              </w:rPr>
              <w:t xml:space="preserve">intent </w:t>
            </w:r>
            <w:r>
              <w:rPr>
                <w:rFonts w:ascii="Arial" w:hAnsi="Arial" w:cs="Arial"/>
                <w:sz w:val="18"/>
                <w:szCs w:val="18"/>
              </w:rPr>
              <w:t>changes</w:t>
            </w:r>
            <w:r w:rsidR="000B28B0">
              <w:rPr>
                <w:rFonts w:ascii="Arial" w:hAnsi="Arial" w:cs="Arial"/>
                <w:sz w:val="18"/>
                <w:szCs w:val="18"/>
              </w:rPr>
              <w:t>.</w:t>
            </w:r>
            <w:r>
              <w:rPr>
                <w:rFonts w:ascii="Arial" w:hAnsi="Arial" w:cs="Arial"/>
                <w:sz w:val="18"/>
                <w:szCs w:val="18"/>
              </w:rPr>
              <w:br/>
              <w:t>Made administrative changes required to publish a Minor Revision.</w:t>
            </w:r>
          </w:p>
        </w:tc>
      </w:tr>
      <w:tr w:rsidR="00B11DA7" w:rsidRPr="001B4030" w14:paraId="291F2511" w14:textId="77777777" w:rsidTr="00CC3F1E">
        <w:trPr>
          <w:cantSplit/>
          <w:jc w:val="center"/>
        </w:trPr>
        <w:tc>
          <w:tcPr>
            <w:tcW w:w="1042" w:type="dxa"/>
          </w:tcPr>
          <w:p w14:paraId="1271B2A0" w14:textId="5EC2751E" w:rsidR="00B11DA7" w:rsidRPr="001B4030" w:rsidRDefault="00705A99" w:rsidP="00B11DA7">
            <w:pPr>
              <w:pStyle w:val="TableText"/>
              <w:rPr>
                <w:rFonts w:ascii="Arial" w:hAnsi="Arial" w:cs="Arial"/>
                <w:sz w:val="18"/>
                <w:szCs w:val="18"/>
              </w:rPr>
            </w:pPr>
            <w:ins w:id="106" w:author="Author">
              <w:r>
                <w:rPr>
                  <w:rFonts w:ascii="Arial" w:hAnsi="Arial" w:cs="Arial"/>
                  <w:sz w:val="18"/>
                  <w:szCs w:val="18"/>
                </w:rPr>
                <w:t>Rev 1</w:t>
              </w:r>
            </w:ins>
          </w:p>
        </w:tc>
        <w:tc>
          <w:tcPr>
            <w:tcW w:w="990" w:type="dxa"/>
          </w:tcPr>
          <w:p w14:paraId="2EDE508F" w14:textId="6A9AB3F6" w:rsidR="00B11DA7" w:rsidRPr="001B4030" w:rsidRDefault="00705A99" w:rsidP="00B11DA7">
            <w:pPr>
              <w:pStyle w:val="TableText"/>
              <w:rPr>
                <w:rFonts w:ascii="Arial" w:hAnsi="Arial" w:cs="Arial"/>
                <w:sz w:val="18"/>
                <w:szCs w:val="18"/>
              </w:rPr>
            </w:pPr>
            <w:ins w:id="107" w:author="Author">
              <w:r>
                <w:rPr>
                  <w:rFonts w:ascii="Arial" w:hAnsi="Arial" w:cs="Arial"/>
                  <w:sz w:val="18"/>
                  <w:szCs w:val="18"/>
                </w:rPr>
                <w:t>Draft</w:t>
              </w:r>
            </w:ins>
          </w:p>
        </w:tc>
        <w:tc>
          <w:tcPr>
            <w:tcW w:w="7612" w:type="dxa"/>
          </w:tcPr>
          <w:p w14:paraId="22BDFDC3" w14:textId="1FBD41CB" w:rsidR="008068B0" w:rsidRDefault="00762AAE" w:rsidP="00610514">
            <w:pPr>
              <w:pStyle w:val="TableText"/>
              <w:spacing w:after="0"/>
              <w:jc w:val="left"/>
              <w:rPr>
                <w:ins w:id="108" w:author="Author"/>
                <w:rFonts w:ascii="Arial" w:hAnsi="Arial" w:cs="Arial"/>
                <w:sz w:val="18"/>
                <w:szCs w:val="18"/>
              </w:rPr>
            </w:pPr>
            <w:ins w:id="109" w:author="Author">
              <w:r>
                <w:rPr>
                  <w:rFonts w:ascii="Arial" w:hAnsi="Arial" w:cs="Arial"/>
                  <w:sz w:val="18"/>
                  <w:szCs w:val="18"/>
                </w:rPr>
                <w:t>Biennial</w:t>
              </w:r>
              <w:r w:rsidR="008068B0">
                <w:rPr>
                  <w:rFonts w:ascii="Arial" w:hAnsi="Arial" w:cs="Arial"/>
                  <w:sz w:val="18"/>
                  <w:szCs w:val="18"/>
                </w:rPr>
                <w:t xml:space="preserve"> review performed by Procedure O</w:t>
              </w:r>
              <w:r w:rsidR="008068B0" w:rsidRPr="008068B0">
                <w:rPr>
                  <w:rFonts w:ascii="Arial" w:hAnsi="Arial" w:cs="Arial"/>
                  <w:sz w:val="18"/>
                  <w:szCs w:val="18"/>
                </w:rPr>
                <w:t>wner</w:t>
              </w:r>
              <w:r w:rsidR="008068B0">
                <w:rPr>
                  <w:rFonts w:ascii="Arial" w:hAnsi="Arial" w:cs="Arial"/>
                  <w:sz w:val="18"/>
                  <w:szCs w:val="18"/>
                </w:rPr>
                <w:t>;</w:t>
              </w:r>
            </w:ins>
          </w:p>
          <w:p w14:paraId="3440DD80" w14:textId="64101939" w:rsidR="00705A99" w:rsidRDefault="00705A99" w:rsidP="00610514">
            <w:pPr>
              <w:pStyle w:val="TableText"/>
              <w:spacing w:before="0" w:after="0"/>
              <w:jc w:val="left"/>
              <w:rPr>
                <w:ins w:id="110" w:author="Author"/>
                <w:rFonts w:ascii="Arial" w:hAnsi="Arial" w:cs="Arial"/>
                <w:sz w:val="18"/>
                <w:szCs w:val="18"/>
              </w:rPr>
            </w:pPr>
            <w:ins w:id="111" w:author="Author">
              <w:r>
                <w:rPr>
                  <w:rFonts w:ascii="Arial" w:hAnsi="Arial" w:cs="Arial"/>
                  <w:sz w:val="18"/>
                  <w:szCs w:val="18"/>
                </w:rPr>
                <w:t>Updated requirement from being submitted by senior management to representative of company</w:t>
              </w:r>
              <w:r w:rsidR="008068B0">
                <w:rPr>
                  <w:rFonts w:ascii="Arial" w:hAnsi="Arial" w:cs="Arial"/>
                  <w:sz w:val="18"/>
                  <w:szCs w:val="18"/>
                </w:rPr>
                <w:t>;</w:t>
              </w:r>
              <w:r>
                <w:rPr>
                  <w:rFonts w:ascii="Arial" w:hAnsi="Arial" w:cs="Arial"/>
                  <w:sz w:val="18"/>
                  <w:szCs w:val="18"/>
                </w:rPr>
                <w:t xml:space="preserve"> </w:t>
              </w:r>
            </w:ins>
          </w:p>
          <w:p w14:paraId="793A1B8F" w14:textId="47948AAF" w:rsidR="00705A99" w:rsidRDefault="00705A99" w:rsidP="00610514">
            <w:pPr>
              <w:pStyle w:val="TableText"/>
              <w:spacing w:before="0" w:after="0"/>
              <w:jc w:val="left"/>
              <w:rPr>
                <w:ins w:id="112" w:author="Author"/>
                <w:rFonts w:ascii="Arial" w:hAnsi="Arial" w:cs="Arial"/>
                <w:sz w:val="18"/>
                <w:szCs w:val="18"/>
              </w:rPr>
            </w:pPr>
            <w:ins w:id="113" w:author="Author">
              <w:r>
                <w:rPr>
                  <w:rFonts w:ascii="Arial" w:hAnsi="Arial" w:cs="Arial"/>
                  <w:sz w:val="18"/>
                  <w:szCs w:val="18"/>
                </w:rPr>
                <w:t>Updated submission from mail/email to Participant Support software</w:t>
              </w:r>
              <w:r w:rsidR="008068B0">
                <w:rPr>
                  <w:rFonts w:ascii="Arial" w:hAnsi="Arial" w:cs="Arial"/>
                  <w:sz w:val="18"/>
                  <w:szCs w:val="18"/>
                </w:rPr>
                <w:t>;</w:t>
              </w:r>
            </w:ins>
          </w:p>
          <w:p w14:paraId="21C54CC7" w14:textId="6062B94A" w:rsidR="00B11DA7" w:rsidRPr="001B4030" w:rsidRDefault="00705A99" w:rsidP="00610514">
            <w:pPr>
              <w:pStyle w:val="TableText"/>
              <w:spacing w:before="0"/>
              <w:jc w:val="left"/>
              <w:rPr>
                <w:rFonts w:ascii="Arial" w:hAnsi="Arial" w:cs="Arial"/>
                <w:sz w:val="18"/>
                <w:szCs w:val="18"/>
              </w:rPr>
            </w:pPr>
            <w:ins w:id="114" w:author="Author">
              <w:r>
                <w:rPr>
                  <w:rFonts w:ascii="Arial" w:hAnsi="Arial" w:cs="Arial"/>
                  <w:sz w:val="18"/>
                  <w:szCs w:val="18"/>
                </w:rPr>
                <w:t>Removed notarization requirement.</w:t>
              </w:r>
            </w:ins>
          </w:p>
        </w:tc>
      </w:tr>
      <w:tr w:rsidR="008068B0" w:rsidRPr="001B4030" w14:paraId="6176FB5B" w14:textId="77777777" w:rsidTr="00CC3F1E">
        <w:trPr>
          <w:cantSplit/>
          <w:jc w:val="center"/>
          <w:ins w:id="115" w:author="Author"/>
        </w:trPr>
        <w:tc>
          <w:tcPr>
            <w:tcW w:w="1042" w:type="dxa"/>
          </w:tcPr>
          <w:p w14:paraId="078516C0" w14:textId="77777777" w:rsidR="008068B0" w:rsidRDefault="008068B0" w:rsidP="00B11DA7">
            <w:pPr>
              <w:pStyle w:val="TableText"/>
              <w:rPr>
                <w:ins w:id="116" w:author="Author"/>
                <w:rFonts w:ascii="Arial" w:hAnsi="Arial" w:cs="Arial"/>
                <w:sz w:val="18"/>
                <w:szCs w:val="18"/>
              </w:rPr>
            </w:pPr>
          </w:p>
        </w:tc>
        <w:tc>
          <w:tcPr>
            <w:tcW w:w="990" w:type="dxa"/>
          </w:tcPr>
          <w:p w14:paraId="17C687B6" w14:textId="77777777" w:rsidR="008068B0" w:rsidRDefault="008068B0" w:rsidP="00B11DA7">
            <w:pPr>
              <w:pStyle w:val="TableText"/>
              <w:rPr>
                <w:ins w:id="117" w:author="Author"/>
                <w:rFonts w:ascii="Arial" w:hAnsi="Arial" w:cs="Arial"/>
                <w:sz w:val="18"/>
                <w:szCs w:val="18"/>
              </w:rPr>
            </w:pPr>
          </w:p>
        </w:tc>
        <w:tc>
          <w:tcPr>
            <w:tcW w:w="7612" w:type="dxa"/>
          </w:tcPr>
          <w:p w14:paraId="3651214B" w14:textId="77777777" w:rsidR="008068B0" w:rsidRDefault="008068B0" w:rsidP="00B11DA7">
            <w:pPr>
              <w:pStyle w:val="TableText"/>
              <w:jc w:val="left"/>
              <w:rPr>
                <w:ins w:id="118" w:author="Author"/>
                <w:rFonts w:ascii="Arial" w:hAnsi="Arial" w:cs="Arial"/>
                <w:sz w:val="18"/>
                <w:szCs w:val="18"/>
              </w:rPr>
            </w:pPr>
          </w:p>
        </w:tc>
      </w:tr>
    </w:tbl>
    <w:p w14:paraId="18B7F26D" w14:textId="77777777" w:rsidR="00E7553E" w:rsidRPr="00A669B4" w:rsidRDefault="00E7553E">
      <w:pPr>
        <w:rPr>
          <w:rFonts w:ascii="Arial" w:hAnsi="Arial" w:cs="Arial"/>
          <w:sz w:val="24"/>
          <w:szCs w:val="24"/>
        </w:rPr>
      </w:pPr>
    </w:p>
    <w:p w14:paraId="63DC1085" w14:textId="77777777" w:rsidR="00E7553E" w:rsidRPr="00A669B4" w:rsidRDefault="00E7553E" w:rsidP="00F74F8B">
      <w:pPr>
        <w:rPr>
          <w:rFonts w:ascii="Arial" w:hAnsi="Arial" w:cs="Arial"/>
          <w:sz w:val="24"/>
          <w:szCs w:val="24"/>
        </w:rPr>
      </w:pPr>
    </w:p>
    <w:sectPr w:rsidR="00E7553E" w:rsidRPr="00A669B4" w:rsidSect="00503375">
      <w:headerReference w:type="even" r:id="rId10"/>
      <w:headerReference w:type="default" r:id="rId11"/>
      <w:footerReference w:type="even" r:id="rId12"/>
      <w:footerReference w:type="default" r:id="rId13"/>
      <w:headerReference w:type="first" r:id="rId14"/>
      <w:footerReference w:type="first" r:id="rId15"/>
      <w:endnotePr>
        <w:numFmt w:val="decimal"/>
      </w:endnotePr>
      <w:type w:val="continuous"/>
      <w:pgSz w:w="12240" w:h="15840"/>
      <w:pgMar w:top="1296" w:right="1440" w:bottom="1296" w:left="1440" w:header="446" w:footer="346"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64A7D4" w14:textId="77777777" w:rsidR="00C12CD4" w:rsidRDefault="00C12CD4" w:rsidP="00E7553E">
      <w:pPr>
        <w:pStyle w:val="TableText"/>
      </w:pPr>
      <w:r>
        <w:separator/>
      </w:r>
    </w:p>
  </w:endnote>
  <w:endnote w:type="continuationSeparator" w:id="0">
    <w:p w14:paraId="3A8E71BF" w14:textId="77777777" w:rsidR="00C12CD4" w:rsidRDefault="00C12CD4" w:rsidP="00E7553E">
      <w:pPr>
        <w:pStyle w:val="TableTex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A9AA7" w14:textId="77777777" w:rsidR="004233E6" w:rsidRDefault="004233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92C13" w14:textId="77777777" w:rsidR="001B4030" w:rsidRPr="00A56FD4" w:rsidRDefault="001B4030" w:rsidP="00DD5E4D">
    <w:pPr>
      <w:pStyle w:val="Footer"/>
      <w:tabs>
        <w:tab w:val="clear" w:pos="8640"/>
        <w:tab w:val="right" w:pos="9360"/>
      </w:tabs>
      <w:rPr>
        <w:rFonts w:ascii="Arial" w:hAnsi="Arial" w:cs="Arial"/>
      </w:rPr>
    </w:pPr>
    <w:r w:rsidRPr="00A56FD4">
      <w:rPr>
        <w:rFonts w:ascii="Arial" w:hAnsi="Arial" w:cs="Arial"/>
      </w:rPr>
      <w:tab/>
    </w:r>
    <w:r w:rsidRPr="00A56FD4">
      <w:rPr>
        <w:rFonts w:ascii="Arial" w:hAnsi="Arial" w:cs="Arial"/>
      </w:rPr>
      <w:tab/>
    </w:r>
    <w:r w:rsidRPr="00A56FD4">
      <w:rPr>
        <w:rFonts w:ascii="Arial" w:hAnsi="Arial" w:cs="Arial"/>
        <w:b/>
      </w:rPr>
      <w:t>Hard Copy Is Uncontrolled</w:t>
    </w:r>
  </w:p>
  <w:p w14:paraId="11CCB484" w14:textId="734FE7BC" w:rsidR="001B4030" w:rsidRDefault="001B4030" w:rsidP="00DD5E4D">
    <w:pPr>
      <w:pStyle w:val="Footer"/>
      <w:tabs>
        <w:tab w:val="clear" w:pos="4320"/>
        <w:tab w:val="clear" w:pos="8640"/>
        <w:tab w:val="right" w:pos="9360"/>
      </w:tabs>
      <w:rPr>
        <w:rFonts w:ascii="Arial" w:hAnsi="Arial" w:cs="Arial"/>
      </w:rPr>
    </w:pPr>
    <w:r w:rsidRPr="00A56FD4">
      <w:rPr>
        <w:rFonts w:ascii="Arial" w:hAnsi="Arial" w:cs="Arial"/>
      </w:rPr>
      <w:t>Revision</w:t>
    </w:r>
    <w:ins w:id="119" w:author="Author">
      <w:r w:rsidR="00F61AA1">
        <w:rPr>
          <w:rFonts w:ascii="Arial" w:hAnsi="Arial" w:cs="Arial"/>
        </w:rPr>
        <w:t xml:space="preserve"> 1</w:t>
      </w:r>
    </w:ins>
    <w:del w:id="120" w:author="Author">
      <w:r w:rsidRPr="00A56FD4" w:rsidDel="00F61AA1">
        <w:rPr>
          <w:rFonts w:ascii="Arial" w:hAnsi="Arial" w:cs="Arial"/>
        </w:rPr>
        <w:delText xml:space="preserve"> </w:delText>
      </w:r>
      <w:r w:rsidDel="00F61AA1">
        <w:rPr>
          <w:rFonts w:ascii="Arial" w:hAnsi="Arial" w:cs="Arial"/>
        </w:rPr>
        <w:delText>0</w:delText>
      </w:r>
      <w:r w:rsidR="00360CDF" w:rsidDel="00F61AA1">
        <w:rPr>
          <w:rFonts w:ascii="Arial" w:hAnsi="Arial" w:cs="Arial"/>
        </w:rPr>
        <w:delText>.</w:delText>
      </w:r>
      <w:r w:rsidR="00B11DA7" w:rsidDel="00F61AA1">
        <w:rPr>
          <w:rFonts w:ascii="Arial" w:hAnsi="Arial" w:cs="Arial"/>
        </w:rPr>
        <w:delText>5</w:delText>
      </w:r>
    </w:del>
    <w:r w:rsidR="00123AB2">
      <w:rPr>
        <w:rFonts w:ascii="Arial" w:hAnsi="Arial" w:cs="Arial"/>
      </w:rPr>
      <w:t xml:space="preserve">   </w:t>
    </w:r>
    <w:r w:rsidR="00503375">
      <w:rPr>
        <w:rFonts w:ascii="Arial" w:hAnsi="Arial" w:cs="Arial"/>
      </w:rPr>
      <w:t>Effective Date:</w:t>
    </w:r>
    <w:r w:rsidR="00AC5821" w:rsidRPr="00AC5821">
      <w:rPr>
        <w:rFonts w:ascii="Arial" w:hAnsi="Arial" w:cs="Arial"/>
      </w:rPr>
      <w:t xml:space="preserve"> </w:t>
    </w:r>
    <w:del w:id="121" w:author="Author">
      <w:r w:rsidR="00880226" w:rsidDel="00F61AA1">
        <w:rPr>
          <w:rFonts w:ascii="Arial" w:hAnsi="Arial" w:cs="Arial"/>
        </w:rPr>
        <w:delText>October 12, 2022</w:delText>
      </w:r>
    </w:del>
    <w:ins w:id="122" w:author="Author">
      <w:r w:rsidR="00F61AA1">
        <w:rPr>
          <w:rFonts w:ascii="Arial" w:hAnsi="Arial" w:cs="Arial"/>
        </w:rPr>
        <w:t>Draft</w:t>
      </w:r>
    </w:ins>
    <w:r w:rsidRPr="00A56FD4">
      <w:rPr>
        <w:rFonts w:ascii="Arial" w:hAnsi="Arial" w:cs="Arial"/>
      </w:rPr>
      <w:tab/>
    </w:r>
    <w:r w:rsidRPr="00764253">
      <w:rPr>
        <w:rFonts w:ascii="Arial" w:hAnsi="Arial" w:cs="Arial"/>
      </w:rPr>
      <w:t xml:space="preserve">Page </w:t>
    </w:r>
    <w:r w:rsidR="006F6CA3" w:rsidRPr="00764253">
      <w:rPr>
        <w:rFonts w:ascii="Arial" w:hAnsi="Arial" w:cs="Arial"/>
      </w:rPr>
      <w:fldChar w:fldCharType="begin"/>
    </w:r>
    <w:r w:rsidRPr="00764253">
      <w:rPr>
        <w:rFonts w:ascii="Arial" w:hAnsi="Arial" w:cs="Arial"/>
      </w:rPr>
      <w:instrText xml:space="preserve"> PAGE </w:instrText>
    </w:r>
    <w:r w:rsidR="006F6CA3" w:rsidRPr="00764253">
      <w:rPr>
        <w:rFonts w:ascii="Arial" w:hAnsi="Arial" w:cs="Arial"/>
      </w:rPr>
      <w:fldChar w:fldCharType="separate"/>
    </w:r>
    <w:r w:rsidR="00420715">
      <w:rPr>
        <w:rFonts w:ascii="Arial" w:hAnsi="Arial" w:cs="Arial"/>
        <w:noProof/>
      </w:rPr>
      <w:t>2</w:t>
    </w:r>
    <w:r w:rsidR="006F6CA3" w:rsidRPr="00764253">
      <w:rPr>
        <w:rFonts w:ascii="Arial" w:hAnsi="Arial" w:cs="Arial"/>
      </w:rPr>
      <w:fldChar w:fldCharType="end"/>
    </w:r>
    <w:r w:rsidRPr="00764253">
      <w:rPr>
        <w:rFonts w:ascii="Arial" w:hAnsi="Arial" w:cs="Arial"/>
      </w:rPr>
      <w:t xml:space="preserve"> of </w:t>
    </w:r>
    <w:r w:rsidR="006F6CA3" w:rsidRPr="00764253">
      <w:rPr>
        <w:rFonts w:ascii="Arial" w:hAnsi="Arial" w:cs="Arial"/>
      </w:rPr>
      <w:fldChar w:fldCharType="begin"/>
    </w:r>
    <w:r w:rsidRPr="00764253">
      <w:rPr>
        <w:rFonts w:ascii="Arial" w:hAnsi="Arial" w:cs="Arial"/>
      </w:rPr>
      <w:instrText xml:space="preserve"> NUMPAGES  </w:instrText>
    </w:r>
    <w:r w:rsidR="006F6CA3" w:rsidRPr="00764253">
      <w:rPr>
        <w:rFonts w:ascii="Arial" w:hAnsi="Arial" w:cs="Arial"/>
      </w:rPr>
      <w:fldChar w:fldCharType="separate"/>
    </w:r>
    <w:r w:rsidR="00420715">
      <w:rPr>
        <w:rFonts w:ascii="Arial" w:hAnsi="Arial" w:cs="Arial"/>
        <w:noProof/>
      </w:rPr>
      <w:t>5</w:t>
    </w:r>
    <w:r w:rsidR="006F6CA3" w:rsidRPr="00764253">
      <w:rPr>
        <w:rFonts w:ascii="Arial" w:hAnsi="Arial" w:cs="Arial"/>
      </w:rPr>
      <w:fldChar w:fldCharType="end"/>
    </w:r>
  </w:p>
  <w:p w14:paraId="7535D6BC" w14:textId="77777777" w:rsidR="00DB0802" w:rsidRPr="00A56FD4" w:rsidRDefault="00DB0802" w:rsidP="009B2E55">
    <w:pPr>
      <w:pStyle w:val="Footer"/>
      <w:tabs>
        <w:tab w:val="clear" w:pos="4320"/>
        <w:tab w:val="clear" w:pos="8640"/>
        <w:tab w:val="right" w:pos="9360"/>
      </w:tabs>
      <w:jc w:val="center"/>
      <w:rPr>
        <w:rFonts w:ascii="Arial" w:hAnsi="Arial" w:cs="Arial"/>
      </w:rPr>
    </w:pPr>
    <w:r>
      <w:rPr>
        <w:rFonts w:ascii="Arial" w:hAnsi="Arial" w:cs="Arial"/>
      </w:rPr>
      <w:t>ISO-NE PUBLIC</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E44B1" w14:textId="7FAC27AB" w:rsidR="001B4030" w:rsidRPr="00A56FD4" w:rsidRDefault="001B4030" w:rsidP="009950C9">
    <w:pPr>
      <w:pStyle w:val="Intranet"/>
      <w:rPr>
        <w:rFonts w:ascii="Arial" w:hAnsi="Arial" w:cs="Arial"/>
        <w:sz w:val="20"/>
      </w:rPr>
    </w:pPr>
    <w:r w:rsidRPr="00A56FD4">
      <w:rPr>
        <w:rFonts w:ascii="Arial" w:hAnsi="Arial" w:cs="Arial"/>
        <w:sz w:val="20"/>
      </w:rPr>
      <w:t xml:space="preserve">This document is controlled when viewed on the ISO New England Internet web site.  When downloaded and printed, this document becomes </w:t>
    </w:r>
    <w:r w:rsidRPr="00A56FD4">
      <w:rPr>
        <w:rFonts w:ascii="Arial" w:hAnsi="Arial" w:cs="Arial"/>
        <w:b/>
        <w:sz w:val="20"/>
      </w:rPr>
      <w:t>UNCONTROLLED</w:t>
    </w:r>
    <w:r w:rsidRPr="00A56FD4">
      <w:rPr>
        <w:rFonts w:ascii="Arial" w:hAnsi="Arial" w:cs="Arial"/>
        <w:sz w:val="20"/>
      </w:rPr>
      <w:t>, and users should check the Internet web site to ensure that they have the latest version.</w:t>
    </w:r>
  </w:p>
  <w:p w14:paraId="5A5E2812" w14:textId="77777777" w:rsidR="001B4030" w:rsidRPr="00A56FD4" w:rsidRDefault="001B4030" w:rsidP="009950C9">
    <w:pPr>
      <w:pStyle w:val="Intranet"/>
      <w:rPr>
        <w:rFonts w:ascii="Arial" w:hAnsi="Arial" w:cs="Arial"/>
        <w:sz w:val="20"/>
      </w:rPr>
    </w:pPr>
    <w:r w:rsidRPr="00A56FD4">
      <w:rPr>
        <w:rFonts w:ascii="Arial" w:hAnsi="Arial" w:cs="Arial"/>
        <w:sz w:val="20"/>
      </w:rPr>
      <w:t>.</w:t>
    </w:r>
  </w:p>
  <w:p w14:paraId="6934186C" w14:textId="77777777" w:rsidR="001B4030" w:rsidRPr="00A56FD4" w:rsidRDefault="001B4030" w:rsidP="009D71E2">
    <w:pPr>
      <w:pStyle w:val="Footer"/>
      <w:tabs>
        <w:tab w:val="clear" w:pos="8640"/>
        <w:tab w:val="right" w:pos="9360"/>
      </w:tabs>
      <w:rPr>
        <w:rFonts w:ascii="Arial" w:hAnsi="Arial" w:cs="Arial"/>
      </w:rPr>
    </w:pPr>
    <w:r w:rsidRPr="00A56FD4">
      <w:rPr>
        <w:rFonts w:ascii="Arial" w:hAnsi="Arial" w:cs="Arial"/>
      </w:rPr>
      <w:tab/>
    </w:r>
    <w:r w:rsidRPr="00A56FD4">
      <w:rPr>
        <w:rFonts w:ascii="Arial" w:hAnsi="Arial" w:cs="Arial"/>
      </w:rPr>
      <w:tab/>
    </w:r>
    <w:r w:rsidRPr="00A56FD4">
      <w:rPr>
        <w:rFonts w:ascii="Arial" w:hAnsi="Arial" w:cs="Arial"/>
        <w:b/>
      </w:rPr>
      <w:t>Hard Copy Is Uncontrolled</w:t>
    </w:r>
  </w:p>
  <w:p w14:paraId="0E99D7EE" w14:textId="162F0CED" w:rsidR="001B4030" w:rsidRDefault="001B4030" w:rsidP="009D71E2">
    <w:pPr>
      <w:pStyle w:val="Footer"/>
      <w:tabs>
        <w:tab w:val="clear" w:pos="8640"/>
        <w:tab w:val="right" w:pos="9360"/>
      </w:tabs>
      <w:rPr>
        <w:rFonts w:ascii="Arial" w:hAnsi="Arial" w:cs="Arial"/>
      </w:rPr>
    </w:pPr>
    <w:r w:rsidRPr="00A56FD4">
      <w:rPr>
        <w:rFonts w:ascii="Arial" w:hAnsi="Arial" w:cs="Arial"/>
      </w:rPr>
      <w:t xml:space="preserve">Revision </w:t>
    </w:r>
    <w:del w:id="123" w:author="Author">
      <w:r w:rsidDel="00F61AA1">
        <w:rPr>
          <w:rFonts w:ascii="Arial" w:hAnsi="Arial" w:cs="Arial"/>
        </w:rPr>
        <w:delText>0</w:delText>
      </w:r>
    </w:del>
    <w:ins w:id="124" w:author="Author">
      <w:r w:rsidR="00F61AA1">
        <w:rPr>
          <w:rFonts w:ascii="Arial" w:hAnsi="Arial" w:cs="Arial"/>
        </w:rPr>
        <w:t>1</w:t>
      </w:r>
    </w:ins>
    <w:del w:id="125" w:author="Author">
      <w:r w:rsidR="00360CDF" w:rsidDel="00F61AA1">
        <w:rPr>
          <w:rFonts w:ascii="Arial" w:hAnsi="Arial" w:cs="Arial"/>
        </w:rPr>
        <w:delText>.</w:delText>
      </w:r>
      <w:r w:rsidR="00B11DA7" w:rsidDel="00F61AA1">
        <w:rPr>
          <w:rFonts w:ascii="Arial" w:hAnsi="Arial" w:cs="Arial"/>
        </w:rPr>
        <w:delText>5</w:delText>
      </w:r>
    </w:del>
    <w:r w:rsidR="00123AB2">
      <w:rPr>
        <w:rFonts w:ascii="Arial" w:hAnsi="Arial" w:cs="Arial"/>
      </w:rPr>
      <w:t xml:space="preserve">   </w:t>
    </w:r>
    <w:r w:rsidR="00503375">
      <w:rPr>
        <w:rFonts w:ascii="Arial" w:hAnsi="Arial" w:cs="Arial"/>
      </w:rPr>
      <w:t xml:space="preserve">Effective Date: </w:t>
    </w:r>
    <w:del w:id="126" w:author="Author">
      <w:r w:rsidR="00B964E4" w:rsidDel="00F61AA1">
        <w:rPr>
          <w:rFonts w:ascii="Arial" w:hAnsi="Arial" w:cs="Arial"/>
        </w:rPr>
        <w:delText>October 12, 2022</w:delText>
      </w:r>
    </w:del>
    <w:ins w:id="127" w:author="Author">
      <w:r w:rsidR="00F61AA1">
        <w:rPr>
          <w:rFonts w:ascii="Arial" w:hAnsi="Arial" w:cs="Arial"/>
        </w:rPr>
        <w:t>Draft</w:t>
      </w:r>
    </w:ins>
    <w:r w:rsidRPr="00A56FD4">
      <w:rPr>
        <w:rFonts w:ascii="Arial" w:hAnsi="Arial" w:cs="Arial"/>
      </w:rPr>
      <w:tab/>
    </w:r>
    <w:r w:rsidR="00665EAA">
      <w:rPr>
        <w:rFonts w:ascii="Arial" w:hAnsi="Arial" w:cs="Arial"/>
      </w:rPr>
      <w:tab/>
    </w:r>
    <w:r w:rsidRPr="00764253">
      <w:rPr>
        <w:rFonts w:ascii="Arial" w:hAnsi="Arial" w:cs="Arial"/>
      </w:rPr>
      <w:t xml:space="preserve">Page </w:t>
    </w:r>
    <w:r w:rsidR="006F6CA3" w:rsidRPr="00764253">
      <w:rPr>
        <w:rFonts w:ascii="Arial" w:hAnsi="Arial" w:cs="Arial"/>
      </w:rPr>
      <w:fldChar w:fldCharType="begin"/>
    </w:r>
    <w:r w:rsidRPr="00764253">
      <w:rPr>
        <w:rFonts w:ascii="Arial" w:hAnsi="Arial" w:cs="Arial"/>
      </w:rPr>
      <w:instrText xml:space="preserve"> PAGE </w:instrText>
    </w:r>
    <w:r w:rsidR="006F6CA3" w:rsidRPr="00764253">
      <w:rPr>
        <w:rFonts w:ascii="Arial" w:hAnsi="Arial" w:cs="Arial"/>
      </w:rPr>
      <w:fldChar w:fldCharType="separate"/>
    </w:r>
    <w:r w:rsidR="00420715">
      <w:rPr>
        <w:rFonts w:ascii="Arial" w:hAnsi="Arial" w:cs="Arial"/>
        <w:noProof/>
      </w:rPr>
      <w:t>1</w:t>
    </w:r>
    <w:r w:rsidR="006F6CA3" w:rsidRPr="00764253">
      <w:rPr>
        <w:rFonts w:ascii="Arial" w:hAnsi="Arial" w:cs="Arial"/>
      </w:rPr>
      <w:fldChar w:fldCharType="end"/>
    </w:r>
    <w:r w:rsidRPr="00764253">
      <w:rPr>
        <w:rFonts w:ascii="Arial" w:hAnsi="Arial" w:cs="Arial"/>
      </w:rPr>
      <w:t xml:space="preserve"> of </w:t>
    </w:r>
    <w:r w:rsidR="006F6CA3" w:rsidRPr="00764253">
      <w:rPr>
        <w:rFonts w:ascii="Arial" w:hAnsi="Arial" w:cs="Arial"/>
      </w:rPr>
      <w:fldChar w:fldCharType="begin"/>
    </w:r>
    <w:r w:rsidRPr="00764253">
      <w:rPr>
        <w:rFonts w:ascii="Arial" w:hAnsi="Arial" w:cs="Arial"/>
      </w:rPr>
      <w:instrText xml:space="preserve"> NUMPAGES  </w:instrText>
    </w:r>
    <w:r w:rsidR="006F6CA3" w:rsidRPr="00764253">
      <w:rPr>
        <w:rFonts w:ascii="Arial" w:hAnsi="Arial" w:cs="Arial"/>
      </w:rPr>
      <w:fldChar w:fldCharType="separate"/>
    </w:r>
    <w:r w:rsidR="00420715">
      <w:rPr>
        <w:rFonts w:ascii="Arial" w:hAnsi="Arial" w:cs="Arial"/>
        <w:noProof/>
      </w:rPr>
      <w:t>5</w:t>
    </w:r>
    <w:r w:rsidR="006F6CA3" w:rsidRPr="00764253">
      <w:rPr>
        <w:rFonts w:ascii="Arial" w:hAnsi="Arial" w:cs="Arial"/>
      </w:rPr>
      <w:fldChar w:fldCharType="end"/>
    </w:r>
  </w:p>
  <w:p w14:paraId="3EFD8021" w14:textId="77777777" w:rsidR="00DB0802" w:rsidRPr="00A56FD4" w:rsidRDefault="00DB0802" w:rsidP="009B2E55">
    <w:pPr>
      <w:pStyle w:val="Footer"/>
      <w:tabs>
        <w:tab w:val="clear" w:pos="8640"/>
        <w:tab w:val="right" w:pos="9360"/>
      </w:tabs>
      <w:jc w:val="center"/>
      <w:rPr>
        <w:rFonts w:ascii="Arial" w:hAnsi="Arial" w:cs="Arial"/>
      </w:rPr>
    </w:pPr>
    <w:r>
      <w:rPr>
        <w:rFonts w:ascii="Arial" w:hAnsi="Arial" w:cs="Arial"/>
      </w:rPr>
      <w:t>ISO-NE PUBLIC</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729EC1" w14:textId="77777777" w:rsidR="00C12CD4" w:rsidRDefault="00C12CD4" w:rsidP="00E7553E">
      <w:pPr>
        <w:pStyle w:val="TableText"/>
      </w:pPr>
      <w:r>
        <w:separator/>
      </w:r>
    </w:p>
  </w:footnote>
  <w:footnote w:type="continuationSeparator" w:id="0">
    <w:p w14:paraId="6C2FF2A8" w14:textId="77777777" w:rsidR="00C12CD4" w:rsidRDefault="00C12CD4" w:rsidP="00E7553E">
      <w:pPr>
        <w:pStyle w:val="TableTex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40B3F9" w14:textId="77777777" w:rsidR="004233E6" w:rsidRDefault="004233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53F42" w14:textId="640B5701" w:rsidR="001B4030" w:rsidRPr="00503375" w:rsidRDefault="001B4030" w:rsidP="00075400">
    <w:pPr>
      <w:pStyle w:val="Header"/>
      <w:tabs>
        <w:tab w:val="clear" w:pos="8640"/>
        <w:tab w:val="right" w:pos="9360"/>
      </w:tabs>
      <w:rPr>
        <w:rFonts w:ascii="Arial" w:hAnsi="Arial" w:cs="Arial"/>
        <w:sz w:val="22"/>
        <w:szCs w:val="22"/>
      </w:rPr>
    </w:pPr>
    <w:r w:rsidRPr="00503375">
      <w:rPr>
        <w:rFonts w:ascii="Arial" w:hAnsi="Arial" w:cs="Arial"/>
        <w:sz w:val="22"/>
        <w:szCs w:val="22"/>
      </w:rPr>
      <w:t>ISO New England Operating Procedures</w:t>
    </w:r>
    <w:r w:rsidRPr="00503375">
      <w:rPr>
        <w:rFonts w:ascii="Arial" w:hAnsi="Arial" w:cs="Arial"/>
        <w:sz w:val="22"/>
        <w:szCs w:val="22"/>
      </w:rPr>
      <w:tab/>
    </w:r>
    <w:r w:rsidRPr="00503375">
      <w:rPr>
        <w:rFonts w:ascii="Arial" w:hAnsi="Arial" w:cs="Arial"/>
        <w:sz w:val="22"/>
        <w:szCs w:val="22"/>
      </w:rPr>
      <w:tab/>
      <w:t xml:space="preserve">OP-23 </w:t>
    </w:r>
    <w:r w:rsidR="00503375">
      <w:rPr>
        <w:rFonts w:ascii="Arial" w:hAnsi="Arial" w:cs="Arial"/>
        <w:sz w:val="22"/>
        <w:szCs w:val="22"/>
      </w:rPr>
      <w:t>-</w:t>
    </w:r>
    <w:r w:rsidR="00503375" w:rsidRPr="00503375">
      <w:rPr>
        <w:rFonts w:ascii="Arial" w:hAnsi="Arial" w:cs="Arial"/>
        <w:sz w:val="22"/>
        <w:szCs w:val="22"/>
      </w:rPr>
      <w:t xml:space="preserve"> </w:t>
    </w:r>
    <w:r w:rsidRPr="00503375">
      <w:rPr>
        <w:rFonts w:ascii="Arial" w:hAnsi="Arial" w:cs="Arial"/>
        <w:sz w:val="22"/>
        <w:szCs w:val="22"/>
      </w:rPr>
      <w:t>Resource Auditing</w:t>
    </w:r>
    <w:r w:rsidR="00503375">
      <w:rPr>
        <w:rFonts w:ascii="Arial" w:hAnsi="Arial" w:cs="Arial"/>
        <w:sz w:val="22"/>
        <w:szCs w:val="22"/>
      </w:rPr>
      <w:t>,</w:t>
    </w:r>
  </w:p>
  <w:p w14:paraId="31687642" w14:textId="77777777" w:rsidR="001B4030" w:rsidRPr="00503375" w:rsidRDefault="001B4030" w:rsidP="00A56FD4">
    <w:pPr>
      <w:pStyle w:val="Header"/>
      <w:tabs>
        <w:tab w:val="clear" w:pos="8640"/>
        <w:tab w:val="right" w:pos="9360"/>
      </w:tabs>
      <w:rPr>
        <w:sz w:val="22"/>
        <w:szCs w:val="22"/>
      </w:rPr>
    </w:pPr>
    <w:r w:rsidRPr="00503375">
      <w:rPr>
        <w:rFonts w:ascii="Arial" w:hAnsi="Arial" w:cs="Arial"/>
        <w:sz w:val="22"/>
        <w:szCs w:val="22"/>
      </w:rPr>
      <w:tab/>
    </w:r>
    <w:r w:rsidRPr="00503375">
      <w:rPr>
        <w:rFonts w:ascii="Arial" w:hAnsi="Arial" w:cs="Arial"/>
        <w:sz w:val="22"/>
        <w:szCs w:val="22"/>
      </w:rPr>
      <w:tab/>
      <w:t xml:space="preserve">Appendix </w:t>
    </w:r>
    <w:r w:rsidR="00095F51" w:rsidRPr="00503375">
      <w:rPr>
        <w:rFonts w:ascii="Arial" w:hAnsi="Arial" w:cs="Arial"/>
        <w:sz w:val="22"/>
        <w:szCs w:val="22"/>
      </w:rPr>
      <w:t>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F34EE" w14:textId="79AD1283" w:rsidR="001B4030" w:rsidRPr="00503375" w:rsidRDefault="001B4030" w:rsidP="00202A83">
    <w:pPr>
      <w:pStyle w:val="Header"/>
      <w:tabs>
        <w:tab w:val="clear" w:pos="8640"/>
        <w:tab w:val="right" w:pos="9360"/>
      </w:tabs>
      <w:rPr>
        <w:rFonts w:ascii="Arial" w:hAnsi="Arial" w:cs="Arial"/>
        <w:sz w:val="22"/>
        <w:szCs w:val="22"/>
      </w:rPr>
    </w:pPr>
    <w:r w:rsidRPr="00503375">
      <w:rPr>
        <w:rFonts w:ascii="Arial" w:hAnsi="Arial" w:cs="Arial"/>
        <w:sz w:val="22"/>
        <w:szCs w:val="22"/>
      </w:rPr>
      <w:t>ISO New England Operating Procedure</w:t>
    </w:r>
    <w:r w:rsidRPr="00503375">
      <w:rPr>
        <w:rFonts w:ascii="Arial" w:hAnsi="Arial" w:cs="Arial"/>
        <w:sz w:val="22"/>
        <w:szCs w:val="22"/>
      </w:rPr>
      <w:tab/>
    </w:r>
    <w:r w:rsidRPr="00503375">
      <w:rPr>
        <w:rFonts w:ascii="Arial" w:hAnsi="Arial" w:cs="Arial"/>
        <w:sz w:val="22"/>
        <w:szCs w:val="22"/>
      </w:rPr>
      <w:tab/>
      <w:t xml:space="preserve">OP-23 </w:t>
    </w:r>
    <w:r w:rsidR="00503375">
      <w:rPr>
        <w:rFonts w:ascii="Arial" w:hAnsi="Arial" w:cs="Arial"/>
        <w:sz w:val="22"/>
        <w:szCs w:val="22"/>
      </w:rPr>
      <w:t>-</w:t>
    </w:r>
    <w:r w:rsidR="00503375" w:rsidRPr="00503375">
      <w:rPr>
        <w:rFonts w:ascii="Arial" w:hAnsi="Arial" w:cs="Arial"/>
        <w:sz w:val="22"/>
        <w:szCs w:val="22"/>
      </w:rPr>
      <w:t xml:space="preserve"> </w:t>
    </w:r>
    <w:r w:rsidRPr="00503375">
      <w:rPr>
        <w:rFonts w:ascii="Arial" w:hAnsi="Arial" w:cs="Arial"/>
        <w:sz w:val="22"/>
        <w:szCs w:val="22"/>
      </w:rPr>
      <w:t>Resource Auditing</w:t>
    </w:r>
    <w:r w:rsidR="00503375">
      <w:rPr>
        <w:rFonts w:ascii="Arial" w:hAnsi="Arial" w:cs="Arial"/>
        <w:sz w:val="22"/>
        <w:szCs w:val="22"/>
      </w:rPr>
      <w:t>,</w:t>
    </w:r>
  </w:p>
  <w:p w14:paraId="07DE313B" w14:textId="77777777" w:rsidR="001B4030" w:rsidRPr="00503375" w:rsidRDefault="001B4030" w:rsidP="00503375">
    <w:pPr>
      <w:pStyle w:val="Header"/>
      <w:tabs>
        <w:tab w:val="clear" w:pos="8640"/>
        <w:tab w:val="right" w:pos="9360"/>
      </w:tabs>
      <w:rPr>
        <w:rFonts w:ascii="Arial" w:hAnsi="Arial" w:cs="Arial"/>
        <w:sz w:val="22"/>
        <w:szCs w:val="22"/>
      </w:rPr>
    </w:pPr>
    <w:r w:rsidRPr="00503375">
      <w:rPr>
        <w:rFonts w:ascii="Arial" w:hAnsi="Arial" w:cs="Arial"/>
        <w:sz w:val="22"/>
        <w:szCs w:val="22"/>
      </w:rPr>
      <w:tab/>
    </w:r>
    <w:r w:rsidRPr="00503375">
      <w:rPr>
        <w:rFonts w:ascii="Arial" w:hAnsi="Arial" w:cs="Arial"/>
        <w:sz w:val="22"/>
        <w:szCs w:val="22"/>
      </w:rPr>
      <w:tab/>
      <w:t>Appendix</w:t>
    </w:r>
    <w:r w:rsidR="00E00B09" w:rsidRPr="00503375">
      <w:rPr>
        <w:rFonts w:ascii="Arial" w:hAnsi="Arial" w:cs="Arial"/>
        <w:sz w:val="22"/>
        <w:szCs w:val="22"/>
      </w:rPr>
      <w:t xml:space="preserve"> </w:t>
    </w:r>
    <w:r w:rsidR="00095F51" w:rsidRPr="00503375">
      <w:rPr>
        <w:rFonts w:ascii="Arial" w:hAnsi="Arial" w:cs="Arial"/>
        <w:sz w:val="22"/>
        <w:szCs w:val="22"/>
      </w:rPr>
      <w:t>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DCA2E84"/>
    <w:multiLevelType w:val="hybridMultilevel"/>
    <w:tmpl w:val="AE8E18DE"/>
    <w:lvl w:ilvl="0" w:tplc="8776402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E767C3"/>
    <w:multiLevelType w:val="hybridMultilevel"/>
    <w:tmpl w:val="1D20DE94"/>
    <w:lvl w:ilvl="0" w:tplc="0409000F">
      <w:start w:val="1"/>
      <w:numFmt w:val="decimal"/>
      <w:lvlText w:val="%1."/>
      <w:lvlJc w:val="left"/>
      <w:pPr>
        <w:ind w:left="720" w:hanging="360"/>
      </w:pPr>
      <w:rPr>
        <w:rFonts w:ascii="Times New Roman" w:hAnsi="Times New Roman" w:cs="Times New Roman" w:hint="default"/>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DC3BE8"/>
    <w:multiLevelType w:val="hybridMultilevel"/>
    <w:tmpl w:val="59F68D42"/>
    <w:lvl w:ilvl="0" w:tplc="2B1ADB02">
      <w:start w:val="1"/>
      <w:numFmt w:val="decimal"/>
      <w:lvlText w:val="%1)"/>
      <w:lvlJc w:val="left"/>
      <w:pPr>
        <w:ind w:left="612" w:hanging="360"/>
      </w:pPr>
      <w:rPr>
        <w:rFonts w:ascii="Times New Roman" w:hAnsi="Times New Roman" w:cs="Times New Roman" w:hint="default"/>
        <w:color w:val="auto"/>
        <w:sz w:val="20"/>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4" w15:restartNumberingAfterBreak="0">
    <w:nsid w:val="34DE5E59"/>
    <w:multiLevelType w:val="hybridMultilevel"/>
    <w:tmpl w:val="2A52CF90"/>
    <w:lvl w:ilvl="0" w:tplc="410CB5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52216B"/>
    <w:multiLevelType w:val="hybridMultilevel"/>
    <w:tmpl w:val="88161970"/>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6" w15:restartNumberingAfterBreak="0">
    <w:nsid w:val="3E0E6CAA"/>
    <w:multiLevelType w:val="hybridMultilevel"/>
    <w:tmpl w:val="CE9017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7A5BAF"/>
    <w:multiLevelType w:val="hybridMultilevel"/>
    <w:tmpl w:val="05EC84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792670"/>
    <w:multiLevelType w:val="hybridMultilevel"/>
    <w:tmpl w:val="7346E69A"/>
    <w:lvl w:ilvl="0" w:tplc="4874EA2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89530B"/>
    <w:multiLevelType w:val="hybridMultilevel"/>
    <w:tmpl w:val="4508B30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0022AA8"/>
    <w:multiLevelType w:val="hybridMultilevel"/>
    <w:tmpl w:val="472490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BE93283"/>
    <w:multiLevelType w:val="hybridMultilevel"/>
    <w:tmpl w:val="2A52CF90"/>
    <w:lvl w:ilvl="0" w:tplc="410CB5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DA557CF"/>
    <w:multiLevelType w:val="hybridMultilevel"/>
    <w:tmpl w:val="CE9017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04115B"/>
    <w:multiLevelType w:val="hybridMultilevel"/>
    <w:tmpl w:val="C7D6E81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EF49FB"/>
    <w:multiLevelType w:val="multilevel"/>
    <w:tmpl w:val="B7FEFB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64863E93"/>
    <w:multiLevelType w:val="hybridMultilevel"/>
    <w:tmpl w:val="776A950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67D814E3"/>
    <w:multiLevelType w:val="hybridMultilevel"/>
    <w:tmpl w:val="FF9EE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F7053E"/>
    <w:multiLevelType w:val="hybridMultilevel"/>
    <w:tmpl w:val="9AAAD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F95960"/>
    <w:multiLevelType w:val="hybridMultilevel"/>
    <w:tmpl w:val="088AE612"/>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9" w15:restartNumberingAfterBreak="0">
    <w:nsid w:val="6D257886"/>
    <w:multiLevelType w:val="hybridMultilevel"/>
    <w:tmpl w:val="F566CFCE"/>
    <w:lvl w:ilvl="0" w:tplc="0409000F">
      <w:start w:val="1"/>
      <w:numFmt w:val="decimal"/>
      <w:lvlText w:val="%1."/>
      <w:lvlJc w:val="left"/>
      <w:pPr>
        <w:ind w:left="972" w:hanging="360"/>
      </w:pPr>
      <w:rPr>
        <w:rFonts w:cs="Times New Roman" w:hint="default"/>
      </w:rPr>
    </w:lvl>
    <w:lvl w:ilvl="1" w:tplc="04090019" w:tentative="1">
      <w:start w:val="1"/>
      <w:numFmt w:val="lowerLetter"/>
      <w:lvlText w:val="%2."/>
      <w:lvlJc w:val="left"/>
      <w:pPr>
        <w:ind w:left="1692" w:hanging="360"/>
      </w:pPr>
    </w:lvl>
    <w:lvl w:ilvl="2" w:tplc="0409001B" w:tentative="1">
      <w:start w:val="1"/>
      <w:numFmt w:val="lowerRoman"/>
      <w:lvlText w:val="%3."/>
      <w:lvlJc w:val="right"/>
      <w:pPr>
        <w:ind w:left="2412" w:hanging="180"/>
      </w:pPr>
    </w:lvl>
    <w:lvl w:ilvl="3" w:tplc="0409000F" w:tentative="1">
      <w:start w:val="1"/>
      <w:numFmt w:val="decimal"/>
      <w:lvlText w:val="%4."/>
      <w:lvlJc w:val="left"/>
      <w:pPr>
        <w:ind w:left="3132" w:hanging="360"/>
      </w:pPr>
    </w:lvl>
    <w:lvl w:ilvl="4" w:tplc="04090019" w:tentative="1">
      <w:start w:val="1"/>
      <w:numFmt w:val="lowerLetter"/>
      <w:lvlText w:val="%5."/>
      <w:lvlJc w:val="left"/>
      <w:pPr>
        <w:ind w:left="3852" w:hanging="360"/>
      </w:pPr>
    </w:lvl>
    <w:lvl w:ilvl="5" w:tplc="0409001B" w:tentative="1">
      <w:start w:val="1"/>
      <w:numFmt w:val="lowerRoman"/>
      <w:lvlText w:val="%6."/>
      <w:lvlJc w:val="right"/>
      <w:pPr>
        <w:ind w:left="4572" w:hanging="180"/>
      </w:pPr>
    </w:lvl>
    <w:lvl w:ilvl="6" w:tplc="0409000F" w:tentative="1">
      <w:start w:val="1"/>
      <w:numFmt w:val="decimal"/>
      <w:lvlText w:val="%7."/>
      <w:lvlJc w:val="left"/>
      <w:pPr>
        <w:ind w:left="5292" w:hanging="360"/>
      </w:pPr>
    </w:lvl>
    <w:lvl w:ilvl="7" w:tplc="04090019" w:tentative="1">
      <w:start w:val="1"/>
      <w:numFmt w:val="lowerLetter"/>
      <w:lvlText w:val="%8."/>
      <w:lvlJc w:val="left"/>
      <w:pPr>
        <w:ind w:left="6012" w:hanging="360"/>
      </w:pPr>
    </w:lvl>
    <w:lvl w:ilvl="8" w:tplc="0409001B" w:tentative="1">
      <w:start w:val="1"/>
      <w:numFmt w:val="lowerRoman"/>
      <w:lvlText w:val="%9."/>
      <w:lvlJc w:val="right"/>
      <w:pPr>
        <w:ind w:left="6732" w:hanging="180"/>
      </w:pPr>
    </w:lvl>
  </w:abstractNum>
  <w:abstractNum w:abstractNumId="20" w15:restartNumberingAfterBreak="0">
    <w:nsid w:val="75EC1D83"/>
    <w:multiLevelType w:val="hybridMultilevel"/>
    <w:tmpl w:val="BC06E686"/>
    <w:lvl w:ilvl="0" w:tplc="9252FDBC">
      <w:start w:val="1"/>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num w:numId="1">
    <w:abstractNumId w:val="16"/>
  </w:num>
  <w:num w:numId="2">
    <w:abstractNumId w:val="7"/>
  </w:num>
  <w:num w:numId="3">
    <w:abstractNumId w:val="11"/>
  </w:num>
  <w:num w:numId="4">
    <w:abstractNumId w:val="4"/>
  </w:num>
  <w:num w:numId="5">
    <w:abstractNumId w:val="8"/>
  </w:num>
  <w:num w:numId="6">
    <w:abstractNumId w:val="1"/>
  </w:num>
  <w:num w:numId="7">
    <w:abstractNumId w:val="17"/>
  </w:num>
  <w:num w:numId="8">
    <w:abstractNumId w:val="12"/>
  </w:num>
  <w:num w:numId="9">
    <w:abstractNumId w:val="6"/>
  </w:num>
  <w:num w:numId="10">
    <w:abstractNumId w:val="10"/>
  </w:num>
  <w:num w:numId="11">
    <w:abstractNumId w:val="13"/>
  </w:num>
  <w:num w:numId="12">
    <w:abstractNumId w:val="3"/>
  </w:num>
  <w:num w:numId="13">
    <w:abstractNumId w:val="2"/>
  </w:num>
  <w:num w:numId="14">
    <w:abstractNumId w:val="20"/>
  </w:num>
  <w:num w:numId="15">
    <w:abstractNumId w:val="18"/>
  </w:num>
  <w:num w:numId="16">
    <w:abstractNumId w:val="5"/>
  </w:num>
  <w:num w:numId="17">
    <w:abstractNumId w:val="15"/>
  </w:num>
  <w:num w:numId="18">
    <w:abstractNumId w:val="9"/>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63489"/>
  </w:hdrShapeDefaults>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0AD2"/>
    <w:rsid w:val="00003139"/>
    <w:rsid w:val="00007E69"/>
    <w:rsid w:val="000265C0"/>
    <w:rsid w:val="00034B50"/>
    <w:rsid w:val="00044678"/>
    <w:rsid w:val="00045CE2"/>
    <w:rsid w:val="00050A64"/>
    <w:rsid w:val="00050B28"/>
    <w:rsid w:val="00057EDD"/>
    <w:rsid w:val="00072C3A"/>
    <w:rsid w:val="000737B3"/>
    <w:rsid w:val="00075400"/>
    <w:rsid w:val="00076313"/>
    <w:rsid w:val="00077361"/>
    <w:rsid w:val="00077F1A"/>
    <w:rsid w:val="00091B2A"/>
    <w:rsid w:val="0009200A"/>
    <w:rsid w:val="00095F51"/>
    <w:rsid w:val="000A3BB2"/>
    <w:rsid w:val="000B28B0"/>
    <w:rsid w:val="000B4201"/>
    <w:rsid w:val="000B6584"/>
    <w:rsid w:val="000B7F03"/>
    <w:rsid w:val="000E23E5"/>
    <w:rsid w:val="000E7F03"/>
    <w:rsid w:val="00120B87"/>
    <w:rsid w:val="00123AB2"/>
    <w:rsid w:val="00123C1D"/>
    <w:rsid w:val="00132B74"/>
    <w:rsid w:val="0014186F"/>
    <w:rsid w:val="00156B9E"/>
    <w:rsid w:val="00174A7C"/>
    <w:rsid w:val="001838CF"/>
    <w:rsid w:val="00184366"/>
    <w:rsid w:val="00184E32"/>
    <w:rsid w:val="001862AB"/>
    <w:rsid w:val="0019290E"/>
    <w:rsid w:val="001A6DCF"/>
    <w:rsid w:val="001B4030"/>
    <w:rsid w:val="001C1DD9"/>
    <w:rsid w:val="001C60A7"/>
    <w:rsid w:val="001E0A04"/>
    <w:rsid w:val="001E232C"/>
    <w:rsid w:val="001E5B6B"/>
    <w:rsid w:val="001F7211"/>
    <w:rsid w:val="00202A83"/>
    <w:rsid w:val="00205F13"/>
    <w:rsid w:val="00212562"/>
    <w:rsid w:val="00217004"/>
    <w:rsid w:val="002243A3"/>
    <w:rsid w:val="00224DAC"/>
    <w:rsid w:val="00237F15"/>
    <w:rsid w:val="00240B57"/>
    <w:rsid w:val="00241931"/>
    <w:rsid w:val="00243CE1"/>
    <w:rsid w:val="00250FC0"/>
    <w:rsid w:val="00272419"/>
    <w:rsid w:val="00284ECA"/>
    <w:rsid w:val="0029057D"/>
    <w:rsid w:val="00290AB9"/>
    <w:rsid w:val="00294497"/>
    <w:rsid w:val="002B208A"/>
    <w:rsid w:val="002C06AA"/>
    <w:rsid w:val="002C24D8"/>
    <w:rsid w:val="002C630B"/>
    <w:rsid w:val="002E6D44"/>
    <w:rsid w:val="002F42D1"/>
    <w:rsid w:val="002F58FE"/>
    <w:rsid w:val="002F6964"/>
    <w:rsid w:val="003010BE"/>
    <w:rsid w:val="00313B21"/>
    <w:rsid w:val="00317B05"/>
    <w:rsid w:val="00322059"/>
    <w:rsid w:val="00322B63"/>
    <w:rsid w:val="00322D43"/>
    <w:rsid w:val="00350F12"/>
    <w:rsid w:val="00355CCF"/>
    <w:rsid w:val="00360CDF"/>
    <w:rsid w:val="00361C86"/>
    <w:rsid w:val="003634D8"/>
    <w:rsid w:val="00372492"/>
    <w:rsid w:val="00375B19"/>
    <w:rsid w:val="00391EEA"/>
    <w:rsid w:val="00392A55"/>
    <w:rsid w:val="0039568C"/>
    <w:rsid w:val="003A503D"/>
    <w:rsid w:val="003A6752"/>
    <w:rsid w:val="003B0590"/>
    <w:rsid w:val="003B43A1"/>
    <w:rsid w:val="003C084D"/>
    <w:rsid w:val="003E67C8"/>
    <w:rsid w:val="003E772C"/>
    <w:rsid w:val="00401184"/>
    <w:rsid w:val="00413765"/>
    <w:rsid w:val="00420715"/>
    <w:rsid w:val="004233E6"/>
    <w:rsid w:val="00423AEE"/>
    <w:rsid w:val="00434695"/>
    <w:rsid w:val="00441799"/>
    <w:rsid w:val="004474D8"/>
    <w:rsid w:val="0045007D"/>
    <w:rsid w:val="00454428"/>
    <w:rsid w:val="00471690"/>
    <w:rsid w:val="00484A9C"/>
    <w:rsid w:val="00491988"/>
    <w:rsid w:val="004B10CA"/>
    <w:rsid w:val="004B390A"/>
    <w:rsid w:val="004B4328"/>
    <w:rsid w:val="004D09C5"/>
    <w:rsid w:val="004D1785"/>
    <w:rsid w:val="004D7A52"/>
    <w:rsid w:val="004F5D55"/>
    <w:rsid w:val="00503375"/>
    <w:rsid w:val="00503E41"/>
    <w:rsid w:val="00516A20"/>
    <w:rsid w:val="00516B38"/>
    <w:rsid w:val="00523951"/>
    <w:rsid w:val="00533CBB"/>
    <w:rsid w:val="005346CA"/>
    <w:rsid w:val="00534BF8"/>
    <w:rsid w:val="00535A22"/>
    <w:rsid w:val="005449B2"/>
    <w:rsid w:val="005572E3"/>
    <w:rsid w:val="00557E34"/>
    <w:rsid w:val="005646AA"/>
    <w:rsid w:val="005708F7"/>
    <w:rsid w:val="00571760"/>
    <w:rsid w:val="00585467"/>
    <w:rsid w:val="00591FF6"/>
    <w:rsid w:val="005948B0"/>
    <w:rsid w:val="005C2CA0"/>
    <w:rsid w:val="005C50CC"/>
    <w:rsid w:val="005C6700"/>
    <w:rsid w:val="005D0D07"/>
    <w:rsid w:val="005D18ED"/>
    <w:rsid w:val="005D3F51"/>
    <w:rsid w:val="005E0950"/>
    <w:rsid w:val="005E15E3"/>
    <w:rsid w:val="005E4753"/>
    <w:rsid w:val="005F62BA"/>
    <w:rsid w:val="005F6F74"/>
    <w:rsid w:val="005F7F9C"/>
    <w:rsid w:val="00610514"/>
    <w:rsid w:val="00621A24"/>
    <w:rsid w:val="00622E8B"/>
    <w:rsid w:val="006277F7"/>
    <w:rsid w:val="00631F6D"/>
    <w:rsid w:val="00661A79"/>
    <w:rsid w:val="00661B55"/>
    <w:rsid w:val="00664233"/>
    <w:rsid w:val="00665EAA"/>
    <w:rsid w:val="0066756E"/>
    <w:rsid w:val="006712CF"/>
    <w:rsid w:val="006B1DBD"/>
    <w:rsid w:val="006C40E2"/>
    <w:rsid w:val="006C5BFD"/>
    <w:rsid w:val="006D5F6F"/>
    <w:rsid w:val="006E153D"/>
    <w:rsid w:val="006E19AD"/>
    <w:rsid w:val="006F058A"/>
    <w:rsid w:val="006F0848"/>
    <w:rsid w:val="006F0AD2"/>
    <w:rsid w:val="006F6CA3"/>
    <w:rsid w:val="00705A99"/>
    <w:rsid w:val="00712657"/>
    <w:rsid w:val="007144F3"/>
    <w:rsid w:val="00716FC4"/>
    <w:rsid w:val="007248CE"/>
    <w:rsid w:val="00724A41"/>
    <w:rsid w:val="00747BF3"/>
    <w:rsid w:val="0075136B"/>
    <w:rsid w:val="0075194D"/>
    <w:rsid w:val="007527BB"/>
    <w:rsid w:val="00762AAE"/>
    <w:rsid w:val="00763A5E"/>
    <w:rsid w:val="0076673C"/>
    <w:rsid w:val="00770AC3"/>
    <w:rsid w:val="00781FFA"/>
    <w:rsid w:val="007C0CD1"/>
    <w:rsid w:val="007D1AB8"/>
    <w:rsid w:val="007E183F"/>
    <w:rsid w:val="007F1386"/>
    <w:rsid w:val="007F1826"/>
    <w:rsid w:val="007F487D"/>
    <w:rsid w:val="007F7516"/>
    <w:rsid w:val="0080169D"/>
    <w:rsid w:val="0080589F"/>
    <w:rsid w:val="008064D0"/>
    <w:rsid w:val="008068B0"/>
    <w:rsid w:val="00814F83"/>
    <w:rsid w:val="00826460"/>
    <w:rsid w:val="00835EB8"/>
    <w:rsid w:val="008525D5"/>
    <w:rsid w:val="00861033"/>
    <w:rsid w:val="008620A8"/>
    <w:rsid w:val="008656BB"/>
    <w:rsid w:val="008772ED"/>
    <w:rsid w:val="00880226"/>
    <w:rsid w:val="00881D5B"/>
    <w:rsid w:val="00894B39"/>
    <w:rsid w:val="00895A70"/>
    <w:rsid w:val="008A7E30"/>
    <w:rsid w:val="008D2465"/>
    <w:rsid w:val="008F2E84"/>
    <w:rsid w:val="00901B4E"/>
    <w:rsid w:val="009218A6"/>
    <w:rsid w:val="00922054"/>
    <w:rsid w:val="00924C3E"/>
    <w:rsid w:val="009300F5"/>
    <w:rsid w:val="00931651"/>
    <w:rsid w:val="009452F3"/>
    <w:rsid w:val="00946560"/>
    <w:rsid w:val="00964144"/>
    <w:rsid w:val="00974ADF"/>
    <w:rsid w:val="00985AF2"/>
    <w:rsid w:val="00990301"/>
    <w:rsid w:val="00994EC0"/>
    <w:rsid w:val="009950C9"/>
    <w:rsid w:val="0099637A"/>
    <w:rsid w:val="00997FAC"/>
    <w:rsid w:val="009A7606"/>
    <w:rsid w:val="009B2E55"/>
    <w:rsid w:val="009C4722"/>
    <w:rsid w:val="009D0575"/>
    <w:rsid w:val="009D4BEA"/>
    <w:rsid w:val="009D71E2"/>
    <w:rsid w:val="009E2681"/>
    <w:rsid w:val="009F3433"/>
    <w:rsid w:val="009F472A"/>
    <w:rsid w:val="009F59E8"/>
    <w:rsid w:val="00A10D6D"/>
    <w:rsid w:val="00A11FF3"/>
    <w:rsid w:val="00A13931"/>
    <w:rsid w:val="00A24CEA"/>
    <w:rsid w:val="00A25374"/>
    <w:rsid w:val="00A26B90"/>
    <w:rsid w:val="00A336B3"/>
    <w:rsid w:val="00A34471"/>
    <w:rsid w:val="00A46A0E"/>
    <w:rsid w:val="00A479CA"/>
    <w:rsid w:val="00A50FEB"/>
    <w:rsid w:val="00A524BD"/>
    <w:rsid w:val="00A56FD4"/>
    <w:rsid w:val="00A61FDD"/>
    <w:rsid w:val="00A64314"/>
    <w:rsid w:val="00A669B4"/>
    <w:rsid w:val="00A72DE5"/>
    <w:rsid w:val="00A83889"/>
    <w:rsid w:val="00A87ED6"/>
    <w:rsid w:val="00A92B1A"/>
    <w:rsid w:val="00A947BB"/>
    <w:rsid w:val="00AC4E83"/>
    <w:rsid w:val="00AC4F65"/>
    <w:rsid w:val="00AC5821"/>
    <w:rsid w:val="00AD7394"/>
    <w:rsid w:val="00AF4665"/>
    <w:rsid w:val="00B07B5F"/>
    <w:rsid w:val="00B10EA6"/>
    <w:rsid w:val="00B11DA7"/>
    <w:rsid w:val="00B37238"/>
    <w:rsid w:val="00B416E6"/>
    <w:rsid w:val="00B46938"/>
    <w:rsid w:val="00B514C5"/>
    <w:rsid w:val="00B542D3"/>
    <w:rsid w:val="00B552C2"/>
    <w:rsid w:val="00B6766D"/>
    <w:rsid w:val="00B73D13"/>
    <w:rsid w:val="00B7432A"/>
    <w:rsid w:val="00B75E44"/>
    <w:rsid w:val="00B7730E"/>
    <w:rsid w:val="00B80BE3"/>
    <w:rsid w:val="00B8299D"/>
    <w:rsid w:val="00B85AC8"/>
    <w:rsid w:val="00B94478"/>
    <w:rsid w:val="00B964E4"/>
    <w:rsid w:val="00BA152E"/>
    <w:rsid w:val="00BB7128"/>
    <w:rsid w:val="00BD7693"/>
    <w:rsid w:val="00BF0815"/>
    <w:rsid w:val="00BF1E34"/>
    <w:rsid w:val="00BF44F7"/>
    <w:rsid w:val="00C04E60"/>
    <w:rsid w:val="00C12CD4"/>
    <w:rsid w:val="00C267B3"/>
    <w:rsid w:val="00C30130"/>
    <w:rsid w:val="00C40ED3"/>
    <w:rsid w:val="00C430FE"/>
    <w:rsid w:val="00C457AA"/>
    <w:rsid w:val="00C457FE"/>
    <w:rsid w:val="00C507FF"/>
    <w:rsid w:val="00C51059"/>
    <w:rsid w:val="00C55C2A"/>
    <w:rsid w:val="00C57153"/>
    <w:rsid w:val="00C6035A"/>
    <w:rsid w:val="00C63224"/>
    <w:rsid w:val="00C73095"/>
    <w:rsid w:val="00C77E79"/>
    <w:rsid w:val="00C81DD5"/>
    <w:rsid w:val="00C8464A"/>
    <w:rsid w:val="00C93F42"/>
    <w:rsid w:val="00CA1C67"/>
    <w:rsid w:val="00CA2F92"/>
    <w:rsid w:val="00CA75D9"/>
    <w:rsid w:val="00CB6CC8"/>
    <w:rsid w:val="00CC3AE2"/>
    <w:rsid w:val="00CC3F1E"/>
    <w:rsid w:val="00CC5906"/>
    <w:rsid w:val="00CC6DDE"/>
    <w:rsid w:val="00CC740F"/>
    <w:rsid w:val="00CD3175"/>
    <w:rsid w:val="00CE4B5B"/>
    <w:rsid w:val="00CF403F"/>
    <w:rsid w:val="00CF563D"/>
    <w:rsid w:val="00CF5760"/>
    <w:rsid w:val="00D02ADF"/>
    <w:rsid w:val="00D03907"/>
    <w:rsid w:val="00D0784E"/>
    <w:rsid w:val="00D11511"/>
    <w:rsid w:val="00D14C80"/>
    <w:rsid w:val="00D15760"/>
    <w:rsid w:val="00D1790A"/>
    <w:rsid w:val="00D17D74"/>
    <w:rsid w:val="00D32321"/>
    <w:rsid w:val="00D37C9A"/>
    <w:rsid w:val="00D5753A"/>
    <w:rsid w:val="00D61FED"/>
    <w:rsid w:val="00D7705C"/>
    <w:rsid w:val="00D80928"/>
    <w:rsid w:val="00D92964"/>
    <w:rsid w:val="00DA466B"/>
    <w:rsid w:val="00DB0802"/>
    <w:rsid w:val="00DB355F"/>
    <w:rsid w:val="00DD5E3D"/>
    <w:rsid w:val="00DD5E4D"/>
    <w:rsid w:val="00DE0268"/>
    <w:rsid w:val="00DF35D0"/>
    <w:rsid w:val="00DF71DE"/>
    <w:rsid w:val="00E00B09"/>
    <w:rsid w:val="00E0257A"/>
    <w:rsid w:val="00E0318E"/>
    <w:rsid w:val="00E179CF"/>
    <w:rsid w:val="00E24151"/>
    <w:rsid w:val="00E25A87"/>
    <w:rsid w:val="00E27C67"/>
    <w:rsid w:val="00E319B3"/>
    <w:rsid w:val="00E41EF5"/>
    <w:rsid w:val="00E47638"/>
    <w:rsid w:val="00E61C8D"/>
    <w:rsid w:val="00E736F6"/>
    <w:rsid w:val="00E7553E"/>
    <w:rsid w:val="00E94993"/>
    <w:rsid w:val="00EB2732"/>
    <w:rsid w:val="00EB273D"/>
    <w:rsid w:val="00EB321C"/>
    <w:rsid w:val="00EB4883"/>
    <w:rsid w:val="00EC052F"/>
    <w:rsid w:val="00EC4CDE"/>
    <w:rsid w:val="00EC6314"/>
    <w:rsid w:val="00ED4159"/>
    <w:rsid w:val="00EE560B"/>
    <w:rsid w:val="00EE5E47"/>
    <w:rsid w:val="00EF3327"/>
    <w:rsid w:val="00EF3883"/>
    <w:rsid w:val="00F05534"/>
    <w:rsid w:val="00F22E8D"/>
    <w:rsid w:val="00F416B6"/>
    <w:rsid w:val="00F56DD3"/>
    <w:rsid w:val="00F579BA"/>
    <w:rsid w:val="00F61AA1"/>
    <w:rsid w:val="00F66399"/>
    <w:rsid w:val="00F74F8B"/>
    <w:rsid w:val="00F90BB2"/>
    <w:rsid w:val="00F93E94"/>
    <w:rsid w:val="00FA20E0"/>
    <w:rsid w:val="00FA2BBB"/>
    <w:rsid w:val="00FA3E90"/>
    <w:rsid w:val="00FA4737"/>
    <w:rsid w:val="00FC5063"/>
    <w:rsid w:val="00FC6308"/>
    <w:rsid w:val="00FC6C4E"/>
    <w:rsid w:val="00FD5D24"/>
    <w:rsid w:val="00FE315E"/>
    <w:rsid w:val="00FF15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1B3D5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2054"/>
    <w:pPr>
      <w:widowControl w:val="0"/>
    </w:pPr>
  </w:style>
  <w:style w:type="paragraph" w:styleId="Heading1">
    <w:name w:val="heading 1"/>
    <w:basedOn w:val="Normal"/>
    <w:next w:val="Normal"/>
    <w:qFormat/>
    <w:rsid w:val="00922054"/>
    <w:pPr>
      <w:widowControl/>
      <w:tabs>
        <w:tab w:val="left" w:pos="720"/>
        <w:tab w:val="center" w:pos="4680"/>
      </w:tabs>
      <w:ind w:left="720" w:hanging="720"/>
      <w:outlineLvl w:val="0"/>
    </w:pPr>
    <w:rPr>
      <w:b/>
      <w:caps/>
      <w:sz w:val="24"/>
    </w:rPr>
  </w:style>
  <w:style w:type="paragraph" w:styleId="Heading2">
    <w:name w:val="heading 2"/>
    <w:basedOn w:val="Normal"/>
    <w:next w:val="Normal"/>
    <w:qFormat/>
    <w:rsid w:val="00922054"/>
    <w:pPr>
      <w:widowControl/>
      <w:tabs>
        <w:tab w:val="left" w:pos="1080"/>
        <w:tab w:val="left" w:pos="1728"/>
        <w:tab w:val="left" w:pos="2160"/>
      </w:tabs>
      <w:ind w:left="1080" w:hanging="360"/>
      <w:outlineLvl w:val="1"/>
    </w:pPr>
    <w:rPr>
      <w:b/>
      <w:smallCaps/>
      <w:sz w:val="24"/>
    </w:rPr>
  </w:style>
  <w:style w:type="paragraph" w:styleId="Heading3">
    <w:name w:val="heading 3"/>
    <w:basedOn w:val="Normal"/>
    <w:next w:val="Normal"/>
    <w:qFormat/>
    <w:rsid w:val="00922054"/>
    <w:pPr>
      <w:widowControl/>
      <w:tabs>
        <w:tab w:val="left" w:pos="1440"/>
        <w:tab w:val="center" w:pos="5472"/>
        <w:tab w:val="left" w:pos="8784"/>
      </w:tabs>
      <w:ind w:left="1440" w:hanging="360"/>
      <w:outlineLvl w:val="2"/>
    </w:pPr>
    <w:rPr>
      <w:sz w:val="24"/>
    </w:rPr>
  </w:style>
  <w:style w:type="paragraph" w:styleId="Heading4">
    <w:name w:val="heading 4"/>
    <w:basedOn w:val="Normal"/>
    <w:next w:val="Normal"/>
    <w:qFormat/>
    <w:rsid w:val="00922054"/>
    <w:pPr>
      <w:widowControl/>
      <w:tabs>
        <w:tab w:val="left" w:pos="1800"/>
      </w:tabs>
      <w:ind w:left="1800" w:hanging="360"/>
      <w:outlineLvl w:val="3"/>
    </w:pPr>
    <w:rPr>
      <w:sz w:val="24"/>
    </w:rPr>
  </w:style>
  <w:style w:type="paragraph" w:styleId="Heading5">
    <w:name w:val="heading 5"/>
    <w:basedOn w:val="Normal"/>
    <w:next w:val="Normal"/>
    <w:qFormat/>
    <w:rsid w:val="00922054"/>
    <w:pPr>
      <w:widowControl/>
      <w:tabs>
        <w:tab w:val="left" w:pos="2160"/>
      </w:tabs>
      <w:ind w:left="2160" w:hanging="360"/>
      <w:outlineLvl w:val="4"/>
    </w:pPr>
    <w:rPr>
      <w:sz w:val="24"/>
    </w:rPr>
  </w:style>
  <w:style w:type="paragraph" w:styleId="Heading6">
    <w:name w:val="heading 6"/>
    <w:basedOn w:val="Normal"/>
    <w:next w:val="Normal"/>
    <w:qFormat/>
    <w:rsid w:val="00922054"/>
    <w:pPr>
      <w:keepNext/>
      <w:tabs>
        <w:tab w:val="left" w:pos="2520"/>
      </w:tabs>
      <w:ind w:left="2520" w:hanging="360"/>
      <w:outlineLvl w:val="5"/>
    </w:pPr>
    <w:rPr>
      <w:sz w:val="24"/>
    </w:rPr>
  </w:style>
  <w:style w:type="paragraph" w:styleId="Heading7">
    <w:name w:val="heading 7"/>
    <w:basedOn w:val="Normal"/>
    <w:next w:val="Normal"/>
    <w:qFormat/>
    <w:rsid w:val="00922054"/>
    <w:pPr>
      <w:keepNext/>
      <w:tabs>
        <w:tab w:val="left" w:pos="4680"/>
      </w:tabs>
      <w:ind w:left="4320"/>
      <w:outlineLvl w:val="6"/>
    </w:pPr>
    <w:rPr>
      <w:rFonts w:ascii="Courier" w:hAnsi="Courier"/>
      <w:sz w:val="24"/>
      <w:u w:val="single"/>
    </w:rPr>
  </w:style>
  <w:style w:type="paragraph" w:styleId="Heading8">
    <w:name w:val="heading 8"/>
    <w:basedOn w:val="Normal"/>
    <w:next w:val="Normal"/>
    <w:qFormat/>
    <w:rsid w:val="00922054"/>
    <w:pPr>
      <w:tabs>
        <w:tab w:val="left" w:pos="5400"/>
      </w:tabs>
      <w:spacing w:before="240" w:after="60"/>
      <w:ind w:left="5040"/>
      <w:outlineLvl w:val="7"/>
    </w:pPr>
    <w:rPr>
      <w:rFonts w:ascii="Arial" w:hAnsi="Arial"/>
      <w:i/>
    </w:rPr>
  </w:style>
  <w:style w:type="paragraph" w:styleId="Heading9">
    <w:name w:val="heading 9"/>
    <w:basedOn w:val="Normal"/>
    <w:next w:val="Normal"/>
    <w:qFormat/>
    <w:rsid w:val="00922054"/>
    <w:pPr>
      <w:tabs>
        <w:tab w:val="left" w:pos="6120"/>
      </w:tabs>
      <w:spacing w:before="240" w:after="60"/>
      <w:ind w:left="57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22054"/>
    <w:rPr>
      <w:sz w:val="20"/>
    </w:rPr>
  </w:style>
  <w:style w:type="paragraph" w:styleId="BodyTextIndent">
    <w:name w:val="Body Text Indent"/>
    <w:basedOn w:val="Normal"/>
    <w:rsid w:val="00922054"/>
    <w:pPr>
      <w:tabs>
        <w:tab w:val="left" w:pos="576"/>
        <w:tab w:val="left" w:pos="1584"/>
        <w:tab w:val="left" w:pos="2736"/>
      </w:tabs>
      <w:ind w:firstLine="576"/>
    </w:pPr>
    <w:rPr>
      <w:rFonts w:ascii="Courier" w:hAnsi="Courier"/>
      <w:sz w:val="24"/>
    </w:rPr>
  </w:style>
  <w:style w:type="paragraph" w:styleId="Header">
    <w:name w:val="header"/>
    <w:basedOn w:val="Normal"/>
    <w:link w:val="HeaderChar"/>
    <w:rsid w:val="00922054"/>
    <w:pPr>
      <w:tabs>
        <w:tab w:val="center" w:pos="4320"/>
        <w:tab w:val="right" w:pos="8640"/>
      </w:tabs>
    </w:pPr>
  </w:style>
  <w:style w:type="paragraph" w:styleId="Footer">
    <w:name w:val="footer"/>
    <w:basedOn w:val="Normal"/>
    <w:link w:val="FooterChar"/>
    <w:uiPriority w:val="99"/>
    <w:rsid w:val="00922054"/>
    <w:pPr>
      <w:tabs>
        <w:tab w:val="center" w:pos="4320"/>
        <w:tab w:val="right" w:pos="8640"/>
      </w:tabs>
    </w:pPr>
  </w:style>
  <w:style w:type="paragraph" w:styleId="BodyTextIndent2">
    <w:name w:val="Body Text Indent 2"/>
    <w:basedOn w:val="Normal"/>
    <w:rsid w:val="00922054"/>
    <w:pPr>
      <w:tabs>
        <w:tab w:val="left" w:pos="1296"/>
        <w:tab w:val="left" w:pos="1728"/>
        <w:tab w:val="left" w:pos="2160"/>
      </w:tabs>
      <w:ind w:left="1296" w:firstLine="432"/>
    </w:pPr>
    <w:rPr>
      <w:rFonts w:ascii="Courier" w:hAnsi="Courier"/>
      <w:sz w:val="24"/>
    </w:rPr>
  </w:style>
  <w:style w:type="paragraph" w:styleId="BodyTextIndent3">
    <w:name w:val="Body Text Indent 3"/>
    <w:basedOn w:val="Normal"/>
    <w:rsid w:val="00922054"/>
    <w:pPr>
      <w:ind w:left="1440"/>
    </w:pPr>
    <w:rPr>
      <w:rFonts w:ascii="Courier" w:hAnsi="Courier"/>
      <w:sz w:val="24"/>
    </w:rPr>
  </w:style>
  <w:style w:type="character" w:styleId="PageNumber">
    <w:name w:val="page number"/>
    <w:basedOn w:val="DefaultParagraphFont"/>
    <w:rsid w:val="00922054"/>
  </w:style>
  <w:style w:type="paragraph" w:customStyle="1" w:styleId="Heading1Text">
    <w:name w:val="Heading 1 Text"/>
    <w:basedOn w:val="Normal"/>
    <w:rsid w:val="00922054"/>
    <w:pPr>
      <w:widowControl/>
      <w:ind w:left="720"/>
      <w:jc w:val="both"/>
    </w:pPr>
    <w:rPr>
      <w:sz w:val="24"/>
    </w:rPr>
  </w:style>
  <w:style w:type="paragraph" w:customStyle="1" w:styleId="Heading2Text">
    <w:name w:val="Heading 2 Text"/>
    <w:basedOn w:val="Normal"/>
    <w:rsid w:val="00922054"/>
    <w:pPr>
      <w:widowControl/>
      <w:ind w:left="1080"/>
    </w:pPr>
    <w:rPr>
      <w:sz w:val="24"/>
    </w:rPr>
  </w:style>
  <w:style w:type="paragraph" w:customStyle="1" w:styleId="Heading3Text">
    <w:name w:val="Heading 3 Text"/>
    <w:basedOn w:val="Normal"/>
    <w:rsid w:val="00922054"/>
    <w:pPr>
      <w:widowControl/>
      <w:ind w:left="1440"/>
    </w:pPr>
    <w:rPr>
      <w:sz w:val="24"/>
    </w:rPr>
  </w:style>
  <w:style w:type="paragraph" w:customStyle="1" w:styleId="Heading4Text">
    <w:name w:val="Heading 4 Text"/>
    <w:basedOn w:val="Normal"/>
    <w:rsid w:val="00922054"/>
    <w:pPr>
      <w:widowControl/>
      <w:ind w:left="1800"/>
    </w:pPr>
    <w:rPr>
      <w:sz w:val="24"/>
    </w:rPr>
  </w:style>
  <w:style w:type="paragraph" w:customStyle="1" w:styleId="Heading5Text">
    <w:name w:val="Heading 5 Text"/>
    <w:basedOn w:val="Normal"/>
    <w:rsid w:val="00922054"/>
    <w:pPr>
      <w:widowControl/>
      <w:ind w:left="2160"/>
    </w:pPr>
    <w:rPr>
      <w:sz w:val="24"/>
    </w:rPr>
  </w:style>
  <w:style w:type="paragraph" w:customStyle="1" w:styleId="Heading6Text">
    <w:name w:val="Heading 6 Text"/>
    <w:basedOn w:val="Normal"/>
    <w:rsid w:val="00922054"/>
    <w:pPr>
      <w:tabs>
        <w:tab w:val="left" w:pos="576"/>
        <w:tab w:val="left" w:pos="1584"/>
        <w:tab w:val="left" w:pos="2736"/>
      </w:tabs>
      <w:ind w:left="2520"/>
    </w:pPr>
    <w:rPr>
      <w:sz w:val="24"/>
    </w:rPr>
  </w:style>
  <w:style w:type="paragraph" w:styleId="Title">
    <w:name w:val="Title"/>
    <w:basedOn w:val="Normal"/>
    <w:qFormat/>
    <w:rsid w:val="00922054"/>
    <w:pPr>
      <w:jc w:val="center"/>
    </w:pPr>
    <w:rPr>
      <w:b/>
      <w:kern w:val="28"/>
      <w:sz w:val="28"/>
    </w:rPr>
  </w:style>
  <w:style w:type="paragraph" w:customStyle="1" w:styleId="Heading5TextBullet">
    <w:name w:val="Heading 5 Text Bullet"/>
    <w:basedOn w:val="Heading5Text"/>
    <w:rsid w:val="00922054"/>
    <w:pPr>
      <w:tabs>
        <w:tab w:val="left" w:pos="1440"/>
      </w:tabs>
      <w:ind w:left="1440" w:hanging="360"/>
    </w:pPr>
  </w:style>
  <w:style w:type="paragraph" w:customStyle="1" w:styleId="Heading2TextBullet">
    <w:name w:val="Heading 2 Text Bullet"/>
    <w:basedOn w:val="Heading2Text"/>
    <w:rsid w:val="00922054"/>
  </w:style>
  <w:style w:type="paragraph" w:styleId="DocumentMap">
    <w:name w:val="Document Map"/>
    <w:basedOn w:val="Normal"/>
    <w:semiHidden/>
    <w:rsid w:val="00922054"/>
    <w:pPr>
      <w:shd w:val="clear" w:color="auto" w:fill="000080"/>
    </w:pPr>
    <w:rPr>
      <w:rFonts w:ascii="Tahoma" w:hAnsi="Tahoma"/>
    </w:rPr>
  </w:style>
  <w:style w:type="paragraph" w:customStyle="1" w:styleId="DocumentText">
    <w:name w:val="Document Text"/>
    <w:rsid w:val="00922054"/>
    <w:pPr>
      <w:spacing w:before="100" w:after="100"/>
    </w:pPr>
    <w:rPr>
      <w:sz w:val="24"/>
    </w:rPr>
  </w:style>
  <w:style w:type="paragraph" w:customStyle="1" w:styleId="TableText">
    <w:name w:val="TableText"/>
    <w:basedOn w:val="DocumentText"/>
    <w:rsid w:val="00922054"/>
    <w:pPr>
      <w:tabs>
        <w:tab w:val="center" w:pos="579"/>
      </w:tabs>
      <w:spacing w:before="40" w:after="40"/>
      <w:jc w:val="center"/>
    </w:pPr>
    <w:rPr>
      <w:sz w:val="20"/>
    </w:rPr>
  </w:style>
  <w:style w:type="paragraph" w:styleId="TOC3">
    <w:name w:val="toc 3"/>
    <w:basedOn w:val="Normal"/>
    <w:next w:val="Normal"/>
    <w:autoRedefine/>
    <w:uiPriority w:val="39"/>
    <w:rsid w:val="00922054"/>
    <w:pPr>
      <w:autoSpaceDE w:val="0"/>
      <w:autoSpaceDN w:val="0"/>
      <w:jc w:val="center"/>
    </w:pPr>
  </w:style>
  <w:style w:type="paragraph" w:styleId="BalloonText">
    <w:name w:val="Balloon Text"/>
    <w:basedOn w:val="Normal"/>
    <w:semiHidden/>
    <w:rsid w:val="00571760"/>
    <w:rPr>
      <w:rFonts w:ascii="Tahoma" w:hAnsi="Tahoma" w:cs="Tahoma"/>
      <w:sz w:val="16"/>
      <w:szCs w:val="16"/>
    </w:rPr>
  </w:style>
  <w:style w:type="table" w:styleId="TableGrid">
    <w:name w:val="Table Grid"/>
    <w:basedOn w:val="TableNormal"/>
    <w:rsid w:val="00AD739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533CBB"/>
  </w:style>
  <w:style w:type="paragraph" w:styleId="TOCHeading">
    <w:name w:val="TOC Heading"/>
    <w:basedOn w:val="Heading1"/>
    <w:next w:val="Normal"/>
    <w:uiPriority w:val="39"/>
    <w:semiHidden/>
    <w:unhideWhenUsed/>
    <w:qFormat/>
    <w:rsid w:val="00202A83"/>
    <w:pPr>
      <w:keepNext/>
      <w:keepLines/>
      <w:tabs>
        <w:tab w:val="clear" w:pos="720"/>
        <w:tab w:val="clear" w:pos="4680"/>
      </w:tabs>
      <w:spacing w:before="480" w:line="276" w:lineRule="auto"/>
      <w:ind w:left="0" w:firstLine="0"/>
      <w:outlineLvl w:val="9"/>
    </w:pPr>
    <w:rPr>
      <w:rFonts w:ascii="Cambria" w:hAnsi="Cambria"/>
      <w:bCs/>
      <w:caps w:val="0"/>
      <w:color w:val="365F91"/>
      <w:sz w:val="28"/>
      <w:szCs w:val="28"/>
    </w:rPr>
  </w:style>
  <w:style w:type="paragraph" w:styleId="TOC1">
    <w:name w:val="toc 1"/>
    <w:basedOn w:val="Normal"/>
    <w:next w:val="Normal"/>
    <w:autoRedefine/>
    <w:uiPriority w:val="39"/>
    <w:rsid w:val="001B4030"/>
    <w:pPr>
      <w:tabs>
        <w:tab w:val="left" w:pos="810"/>
        <w:tab w:val="right" w:leader="dot" w:pos="9350"/>
      </w:tabs>
      <w:spacing w:before="160" w:after="100"/>
      <w:ind w:left="810" w:hanging="450"/>
    </w:pPr>
  </w:style>
  <w:style w:type="paragraph" w:styleId="TOC2">
    <w:name w:val="toc 2"/>
    <w:basedOn w:val="Normal"/>
    <w:next w:val="Normal"/>
    <w:autoRedefine/>
    <w:uiPriority w:val="39"/>
    <w:rsid w:val="00202A83"/>
    <w:pPr>
      <w:ind w:left="200"/>
    </w:pPr>
  </w:style>
  <w:style w:type="character" w:styleId="Hyperlink">
    <w:name w:val="Hyperlink"/>
    <w:uiPriority w:val="99"/>
    <w:unhideWhenUsed/>
    <w:rsid w:val="00202A83"/>
    <w:rPr>
      <w:color w:val="0000FF"/>
      <w:u w:val="single"/>
    </w:rPr>
  </w:style>
  <w:style w:type="paragraph" w:customStyle="1" w:styleId="Intranet">
    <w:name w:val="Intranet"/>
    <w:basedOn w:val="Normal"/>
    <w:rsid w:val="00202A83"/>
    <w:pPr>
      <w:widowControl/>
    </w:pPr>
    <w:rPr>
      <w:i/>
      <w:sz w:val="24"/>
    </w:rPr>
  </w:style>
  <w:style w:type="character" w:customStyle="1" w:styleId="FooterChar">
    <w:name w:val="Footer Char"/>
    <w:basedOn w:val="DefaultParagraphFont"/>
    <w:link w:val="Footer"/>
    <w:uiPriority w:val="99"/>
    <w:rsid w:val="005646AA"/>
  </w:style>
  <w:style w:type="character" w:styleId="CommentReference">
    <w:name w:val="annotation reference"/>
    <w:rsid w:val="001862AB"/>
    <w:rPr>
      <w:sz w:val="16"/>
      <w:szCs w:val="16"/>
    </w:rPr>
  </w:style>
  <w:style w:type="paragraph" w:styleId="CommentText">
    <w:name w:val="annotation text"/>
    <w:basedOn w:val="Normal"/>
    <w:link w:val="CommentTextChar"/>
    <w:rsid w:val="001862AB"/>
  </w:style>
  <w:style w:type="character" w:customStyle="1" w:styleId="CommentTextChar">
    <w:name w:val="Comment Text Char"/>
    <w:basedOn w:val="DefaultParagraphFont"/>
    <w:link w:val="CommentText"/>
    <w:rsid w:val="001862AB"/>
  </w:style>
  <w:style w:type="paragraph" w:styleId="CommentSubject">
    <w:name w:val="annotation subject"/>
    <w:basedOn w:val="CommentText"/>
    <w:next w:val="CommentText"/>
    <w:link w:val="CommentSubjectChar"/>
    <w:rsid w:val="001862AB"/>
    <w:rPr>
      <w:b/>
      <w:bCs/>
    </w:rPr>
  </w:style>
  <w:style w:type="character" w:customStyle="1" w:styleId="CommentSubjectChar">
    <w:name w:val="Comment Subject Char"/>
    <w:link w:val="CommentSubject"/>
    <w:rsid w:val="001862AB"/>
    <w:rPr>
      <w:b/>
      <w:bCs/>
    </w:rPr>
  </w:style>
  <w:style w:type="paragraph" w:styleId="ListParagraph">
    <w:name w:val="List Paragraph"/>
    <w:basedOn w:val="Normal"/>
    <w:uiPriority w:val="34"/>
    <w:qFormat/>
    <w:rsid w:val="00A24CEA"/>
    <w:pPr>
      <w:ind w:left="720"/>
      <w:contextualSpacing/>
    </w:pPr>
  </w:style>
  <w:style w:type="paragraph" w:customStyle="1" w:styleId="RegularText">
    <w:name w:val="Regular Text"/>
    <w:basedOn w:val="Normal"/>
    <w:rsid w:val="00A524BD"/>
    <w:pPr>
      <w:widowControl/>
      <w:spacing w:before="120" w:after="120"/>
      <w:ind w:left="432"/>
    </w:pPr>
    <w:rPr>
      <w:sz w:val="24"/>
    </w:rPr>
  </w:style>
  <w:style w:type="paragraph" w:customStyle="1" w:styleId="Lettered-Indented">
    <w:name w:val="Lettered - Indented"/>
    <w:basedOn w:val="Normal"/>
    <w:rsid w:val="00A524BD"/>
    <w:pPr>
      <w:widowControl/>
      <w:ind w:left="1512" w:hanging="360"/>
      <w:jc w:val="both"/>
      <w:outlineLvl w:val="2"/>
    </w:pPr>
    <w:rPr>
      <w:sz w:val="24"/>
    </w:rPr>
  </w:style>
  <w:style w:type="paragraph" w:customStyle="1" w:styleId="Numbered">
    <w:name w:val="Numbered"/>
    <w:basedOn w:val="Normal"/>
    <w:rsid w:val="00A524BD"/>
    <w:pPr>
      <w:widowControl/>
      <w:spacing w:before="120" w:after="120"/>
      <w:ind w:left="1152" w:hanging="720"/>
      <w:jc w:val="both"/>
    </w:pPr>
    <w:rPr>
      <w:sz w:val="24"/>
    </w:rPr>
  </w:style>
  <w:style w:type="paragraph" w:customStyle="1" w:styleId="RegularTextIndented">
    <w:name w:val="Regular Text Indented"/>
    <w:basedOn w:val="Normal"/>
    <w:rsid w:val="00A524BD"/>
    <w:pPr>
      <w:widowControl/>
      <w:spacing w:before="120" w:after="120"/>
      <w:ind w:left="864"/>
    </w:pPr>
    <w:rPr>
      <w:sz w:val="24"/>
    </w:rPr>
  </w:style>
  <w:style w:type="paragraph" w:customStyle="1" w:styleId="HeadingBody2">
    <w:name w:val="Heading Body 2"/>
    <w:basedOn w:val="BodyText"/>
    <w:rsid w:val="00A524BD"/>
    <w:pPr>
      <w:widowControl/>
      <w:overflowPunct w:val="0"/>
      <w:autoSpaceDE w:val="0"/>
      <w:autoSpaceDN w:val="0"/>
      <w:adjustRightInd w:val="0"/>
      <w:spacing w:after="0"/>
      <w:ind w:left="1440"/>
      <w:jc w:val="both"/>
      <w:textAlignment w:val="baseline"/>
    </w:pPr>
    <w:rPr>
      <w:sz w:val="24"/>
    </w:rPr>
  </w:style>
  <w:style w:type="paragraph" w:styleId="BodyText">
    <w:name w:val="Body Text"/>
    <w:basedOn w:val="Normal"/>
    <w:link w:val="BodyTextChar"/>
    <w:rsid w:val="00A524BD"/>
    <w:pPr>
      <w:spacing w:after="120"/>
    </w:pPr>
  </w:style>
  <w:style w:type="character" w:customStyle="1" w:styleId="BodyTextChar">
    <w:name w:val="Body Text Char"/>
    <w:basedOn w:val="DefaultParagraphFont"/>
    <w:link w:val="BodyText"/>
    <w:rsid w:val="00A524BD"/>
  </w:style>
  <w:style w:type="paragraph" w:customStyle="1" w:styleId="BulletedListIndented2">
    <w:name w:val="Bulleted List Indented 2"/>
    <w:basedOn w:val="Normal"/>
    <w:rsid w:val="00A524BD"/>
    <w:pPr>
      <w:widowControl/>
      <w:ind w:left="2016" w:hanging="432"/>
      <w:jc w:val="both"/>
    </w:pPr>
    <w:rPr>
      <w:sz w:val="24"/>
    </w:rPr>
  </w:style>
  <w:style w:type="paragraph" w:styleId="Caption">
    <w:name w:val="caption"/>
    <w:basedOn w:val="Normal"/>
    <w:next w:val="Normal"/>
    <w:qFormat/>
    <w:rsid w:val="0075136B"/>
    <w:pPr>
      <w:widowControl/>
      <w:spacing w:before="120" w:after="240"/>
    </w:pPr>
    <w:rPr>
      <w:b/>
      <w:i/>
    </w:rPr>
  </w:style>
  <w:style w:type="paragraph" w:customStyle="1" w:styleId="BulletedListIndented">
    <w:name w:val="Bulleted List Indented"/>
    <w:basedOn w:val="Normal"/>
    <w:rsid w:val="0075136B"/>
    <w:pPr>
      <w:widowControl/>
      <w:ind w:left="1512" w:hanging="432"/>
      <w:jc w:val="both"/>
    </w:pPr>
    <w:rPr>
      <w:sz w:val="24"/>
    </w:rPr>
  </w:style>
  <w:style w:type="paragraph" w:customStyle="1" w:styleId="BulletedPara">
    <w:name w:val="Bulleted Para"/>
    <w:rsid w:val="00237F15"/>
    <w:pPr>
      <w:spacing w:before="120" w:after="120"/>
      <w:ind w:left="864" w:hanging="432"/>
      <w:jc w:val="both"/>
    </w:pPr>
    <w:rPr>
      <w:sz w:val="24"/>
    </w:rPr>
  </w:style>
  <w:style w:type="paragraph" w:customStyle="1" w:styleId="Document1">
    <w:name w:val="Document 1"/>
    <w:rsid w:val="003E67C8"/>
    <w:pPr>
      <w:keepNext/>
      <w:keepLines/>
      <w:widowControl w:val="0"/>
      <w:tabs>
        <w:tab w:val="left" w:pos="-720"/>
      </w:tabs>
      <w:suppressAutoHyphens/>
    </w:pPr>
    <w:rPr>
      <w:rFonts w:ascii="Courier New" w:hAnsi="Courier New"/>
      <w:sz w:val="24"/>
    </w:rPr>
  </w:style>
  <w:style w:type="paragraph" w:customStyle="1" w:styleId="Lettered">
    <w:name w:val="Lettered"/>
    <w:basedOn w:val="Lettered-Indented"/>
    <w:rsid w:val="003E67C8"/>
    <w:pPr>
      <w:ind w:left="792"/>
    </w:pPr>
  </w:style>
  <w:style w:type="paragraph" w:styleId="BodyText3">
    <w:name w:val="Body Text 3"/>
    <w:basedOn w:val="Normal"/>
    <w:link w:val="BodyText3Char"/>
    <w:rsid w:val="00120B87"/>
    <w:pPr>
      <w:spacing w:after="120"/>
    </w:pPr>
    <w:rPr>
      <w:sz w:val="16"/>
      <w:szCs w:val="16"/>
    </w:rPr>
  </w:style>
  <w:style w:type="character" w:customStyle="1" w:styleId="BodyText3Char">
    <w:name w:val="Body Text 3 Char"/>
    <w:link w:val="BodyText3"/>
    <w:rsid w:val="00120B87"/>
    <w:rPr>
      <w:sz w:val="16"/>
      <w:szCs w:val="16"/>
    </w:rPr>
  </w:style>
  <w:style w:type="paragraph" w:styleId="EndnoteText">
    <w:name w:val="endnote text"/>
    <w:basedOn w:val="Normal"/>
    <w:link w:val="EndnoteTextChar"/>
    <w:rsid w:val="005F62BA"/>
    <w:pPr>
      <w:widowControl/>
    </w:pPr>
  </w:style>
  <w:style w:type="character" w:customStyle="1" w:styleId="EndnoteTextChar">
    <w:name w:val="Endnote Text Char"/>
    <w:basedOn w:val="DefaultParagraphFont"/>
    <w:link w:val="EndnoteText"/>
    <w:rsid w:val="005F62BA"/>
  </w:style>
  <w:style w:type="character" w:customStyle="1" w:styleId="HeaderChar">
    <w:name w:val="Header Char"/>
    <w:basedOn w:val="DefaultParagraphFont"/>
    <w:link w:val="Header"/>
    <w:rsid w:val="00CC3A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001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A9946-5F98-4709-8ADC-BF492AB741E7}">
  <ds:schemaRefs>
    <ds:schemaRef ds:uri="http://schemas.microsoft.com/office/2006/metadata/longProperties"/>
  </ds:schemaRefs>
</ds:datastoreItem>
</file>

<file path=customXml/itemProps2.xml><?xml version="1.0" encoding="utf-8"?>
<ds:datastoreItem xmlns:ds="http://schemas.openxmlformats.org/officeDocument/2006/customXml" ds:itemID="{3A87093D-2EC0-47E6-A6AA-6BAF1EA88FF8}">
  <ds:schemaRefs>
    <ds:schemaRef ds:uri="http://schemas.openxmlformats.org/officeDocument/2006/bibliography"/>
  </ds:schemaRefs>
</ds:datastoreItem>
</file>

<file path=customXml/itemProps3.xml><?xml version="1.0" encoding="utf-8"?>
<ds:datastoreItem xmlns:ds="http://schemas.openxmlformats.org/officeDocument/2006/customXml" ds:itemID="{61A5123F-E92D-4AF1-B452-B394BE21D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866</Words>
  <Characters>4942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5797</CharactersWithSpaces>
  <SharedDoc>false</SharedDoc>
  <HLinks>
    <vt:vector size="18" baseType="variant">
      <vt:variant>
        <vt:i4>1638453</vt:i4>
      </vt:variant>
      <vt:variant>
        <vt:i4>14</vt:i4>
      </vt:variant>
      <vt:variant>
        <vt:i4>0</vt:i4>
      </vt:variant>
      <vt:variant>
        <vt:i4>5</vt:i4>
      </vt:variant>
      <vt:variant>
        <vt:lpwstr/>
      </vt:variant>
      <vt:variant>
        <vt:lpwstr>_Toc361658267</vt:lpwstr>
      </vt:variant>
      <vt:variant>
        <vt:i4>1638453</vt:i4>
      </vt:variant>
      <vt:variant>
        <vt:i4>8</vt:i4>
      </vt:variant>
      <vt:variant>
        <vt:i4>0</vt:i4>
      </vt:variant>
      <vt:variant>
        <vt:i4>5</vt:i4>
      </vt:variant>
      <vt:variant>
        <vt:lpwstr/>
      </vt:variant>
      <vt:variant>
        <vt:lpwstr>_Toc361658266</vt:lpwstr>
      </vt:variant>
      <vt:variant>
        <vt:i4>1638453</vt:i4>
      </vt:variant>
      <vt:variant>
        <vt:i4>2</vt:i4>
      </vt:variant>
      <vt:variant>
        <vt:i4>0</vt:i4>
      </vt:variant>
      <vt:variant>
        <vt:i4>5</vt:i4>
      </vt:variant>
      <vt:variant>
        <vt:lpwstr/>
      </vt:variant>
      <vt:variant>
        <vt:lpwstr>_Toc361658265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2024-07-09T13:16:00Z</dcterms:created>
  <dcterms:modified xsi:type="dcterms:W3CDTF">2024-07-09T13:23:00Z</dcterms:modified>
</cp:coreProperties>
</file>